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BF" w:rsidRPr="0098384D" w:rsidRDefault="002B6ABF" w:rsidP="002B6ABF">
      <w:pPr>
        <w:pStyle w:val="Brezrazmikov"/>
        <w:jc w:val="center"/>
        <w:rPr>
          <w:b/>
          <w:bCs/>
        </w:rPr>
      </w:pPr>
      <w:bookmarkStart w:id="0" w:name="_GoBack"/>
      <w:bookmarkEnd w:id="0"/>
      <w:r w:rsidRPr="0098384D">
        <w:rPr>
          <w:b/>
          <w:bCs/>
          <w:noProof/>
          <w:lang w:eastAsia="sl-SI"/>
        </w:rPr>
        <w:drawing>
          <wp:inline distT="0" distB="0" distL="0" distR="0" wp14:anchorId="2A8022CC" wp14:editId="10C3BACA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BF" w:rsidRPr="0098384D" w:rsidRDefault="002B6ABF" w:rsidP="002B6ABF">
      <w:pPr>
        <w:pStyle w:val="Brezrazmikov"/>
        <w:jc w:val="center"/>
        <w:rPr>
          <w:b/>
          <w:bCs/>
        </w:rPr>
      </w:pP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2B6ABF" w:rsidRDefault="002B6ABF" w:rsidP="000C24DD">
      <w:pPr>
        <w:jc w:val="both"/>
        <w:rPr>
          <w:noProof/>
          <w:sz w:val="22"/>
          <w:szCs w:val="22"/>
          <w:lang w:eastAsia="sl-SI"/>
        </w:rPr>
      </w:pPr>
    </w:p>
    <w:p w:rsidR="002B6ABF" w:rsidRDefault="002B6ABF" w:rsidP="000C24DD">
      <w:pPr>
        <w:jc w:val="both"/>
        <w:rPr>
          <w:noProof/>
          <w:sz w:val="22"/>
          <w:szCs w:val="22"/>
          <w:lang w:eastAsia="sl-SI"/>
        </w:rPr>
      </w:pPr>
    </w:p>
    <w:p w:rsidR="000C24DD" w:rsidRPr="002E3AC1" w:rsidRDefault="000C24DD" w:rsidP="000C24DD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Na podlagi 13., 17. in 50. člena Zakona o spodbujanju razvoja turizma (Uradni list RS, št. 13/18), 29. člena Zakona o lokalni samoupravi (Uradni list RS, št. 94/07 – </w:t>
      </w:r>
      <w:r w:rsidR="00E617DD">
        <w:rPr>
          <w:sz w:val="22"/>
          <w:szCs w:val="22"/>
        </w:rPr>
        <w:t xml:space="preserve">Uradno prečiščeno besedilo </w:t>
      </w:r>
      <w:r w:rsidRPr="002E3AC1">
        <w:rPr>
          <w:sz w:val="22"/>
          <w:szCs w:val="22"/>
        </w:rPr>
        <w:t xml:space="preserve">2, 76/08, 79/09, 51/10, 40/12 – ZUJF in 14/15 - ZUUJFO) in </w:t>
      </w:r>
      <w:r w:rsidR="002B6ABF">
        <w:rPr>
          <w:sz w:val="22"/>
          <w:szCs w:val="22"/>
        </w:rPr>
        <w:t>15</w:t>
      </w:r>
      <w:r w:rsidRPr="002E3AC1">
        <w:rPr>
          <w:sz w:val="22"/>
          <w:szCs w:val="22"/>
        </w:rPr>
        <w:t xml:space="preserve">. člena Statuta </w:t>
      </w:r>
      <w:r w:rsidR="002B6ABF">
        <w:rPr>
          <w:sz w:val="22"/>
          <w:szCs w:val="22"/>
        </w:rPr>
        <w:t>o</w:t>
      </w:r>
      <w:r w:rsidRPr="002E3AC1">
        <w:rPr>
          <w:sz w:val="22"/>
          <w:szCs w:val="22"/>
        </w:rPr>
        <w:t xml:space="preserve">bčine </w:t>
      </w:r>
      <w:r w:rsidR="002B6ABF">
        <w:rPr>
          <w:sz w:val="22"/>
          <w:szCs w:val="22"/>
        </w:rPr>
        <w:t>Kidričevo</w:t>
      </w:r>
      <w:r w:rsidR="00DD669A">
        <w:rPr>
          <w:b/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(</w:t>
      </w:r>
      <w:r w:rsidR="002B6ABF">
        <w:rPr>
          <w:sz w:val="22"/>
          <w:szCs w:val="22"/>
        </w:rPr>
        <w:t>Uradno glasilo slovenskih občin, št. 62/16 in 16/18</w:t>
      </w:r>
      <w:r w:rsidRPr="002E3AC1">
        <w:rPr>
          <w:sz w:val="22"/>
          <w:szCs w:val="22"/>
        </w:rPr>
        <w:t xml:space="preserve">) je Občinski svet </w:t>
      </w:r>
      <w:r w:rsidR="002B6ABF">
        <w:rPr>
          <w:sz w:val="22"/>
          <w:szCs w:val="22"/>
        </w:rPr>
        <w:t>občine Kidričevo</w:t>
      </w:r>
      <w:r w:rsidR="00CB465F" w:rsidRPr="00CB465F">
        <w:rPr>
          <w:b/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na seji</w:t>
      </w:r>
      <w:r w:rsidR="002B6ABF">
        <w:rPr>
          <w:sz w:val="22"/>
          <w:szCs w:val="22"/>
        </w:rPr>
        <w:t xml:space="preserve"> ______</w:t>
      </w:r>
      <w:r w:rsidRPr="002E3AC1">
        <w:rPr>
          <w:sz w:val="22"/>
          <w:szCs w:val="22"/>
        </w:rPr>
        <w:t xml:space="preserve"> dne </w:t>
      </w:r>
      <w:r w:rsidR="002B6ABF">
        <w:rPr>
          <w:sz w:val="22"/>
          <w:szCs w:val="22"/>
        </w:rPr>
        <w:t>_______</w:t>
      </w:r>
      <w:r w:rsidR="008F2F10" w:rsidRPr="002E3AC1">
        <w:rPr>
          <w:color w:val="FF0000"/>
          <w:sz w:val="22"/>
          <w:szCs w:val="22"/>
        </w:rPr>
        <w:t xml:space="preserve"> </w:t>
      </w:r>
      <w:r w:rsidR="008F2F10" w:rsidRPr="002E3AC1">
        <w:rPr>
          <w:sz w:val="22"/>
          <w:szCs w:val="22"/>
        </w:rPr>
        <w:t>2018</w:t>
      </w:r>
      <w:r w:rsidRPr="002E3AC1">
        <w:rPr>
          <w:sz w:val="22"/>
          <w:szCs w:val="22"/>
        </w:rPr>
        <w:t xml:space="preserve"> sprejel naslednji</w:t>
      </w:r>
    </w:p>
    <w:p w:rsidR="00A822D0" w:rsidRPr="002E3AC1" w:rsidRDefault="00A822D0" w:rsidP="000C24DD">
      <w:pPr>
        <w:rPr>
          <w:b/>
          <w:sz w:val="22"/>
          <w:szCs w:val="22"/>
        </w:rPr>
      </w:pPr>
    </w:p>
    <w:p w:rsidR="000109FF" w:rsidRDefault="00A822D0" w:rsidP="00126194">
      <w:pPr>
        <w:jc w:val="center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ODLOK</w:t>
      </w:r>
    </w:p>
    <w:p w:rsidR="00A822D0" w:rsidRPr="002E3AC1" w:rsidRDefault="00A822D0" w:rsidP="00126194">
      <w:pPr>
        <w:jc w:val="center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 xml:space="preserve">O TURISTIČNI </w:t>
      </w:r>
      <w:r w:rsidR="00CD0CBD">
        <w:rPr>
          <w:b/>
          <w:sz w:val="22"/>
          <w:szCs w:val="22"/>
        </w:rPr>
        <w:t>IN P</w:t>
      </w:r>
      <w:r w:rsidR="005E1EE9">
        <w:rPr>
          <w:b/>
          <w:sz w:val="22"/>
          <w:szCs w:val="22"/>
        </w:rPr>
        <w:t>R</w:t>
      </w:r>
      <w:r w:rsidR="00CD0CBD">
        <w:rPr>
          <w:b/>
          <w:sz w:val="22"/>
          <w:szCs w:val="22"/>
        </w:rPr>
        <w:t xml:space="preserve">OMOCIJSKI </w:t>
      </w:r>
      <w:r w:rsidRPr="002E3AC1">
        <w:rPr>
          <w:b/>
          <w:sz w:val="22"/>
          <w:szCs w:val="22"/>
        </w:rPr>
        <w:t xml:space="preserve">TAKSI </w:t>
      </w:r>
      <w:r w:rsidR="003C6AFF" w:rsidRPr="002E3AC1">
        <w:rPr>
          <w:b/>
          <w:sz w:val="22"/>
          <w:szCs w:val="22"/>
        </w:rPr>
        <w:t>V</w:t>
      </w:r>
      <w:r w:rsidRPr="002E3AC1">
        <w:rPr>
          <w:b/>
          <w:sz w:val="22"/>
          <w:szCs w:val="22"/>
        </w:rPr>
        <w:t xml:space="preserve"> OBČIN</w:t>
      </w:r>
      <w:r w:rsidR="003C6AFF" w:rsidRPr="002E3AC1">
        <w:rPr>
          <w:b/>
          <w:sz w:val="22"/>
          <w:szCs w:val="22"/>
        </w:rPr>
        <w:t>I</w:t>
      </w:r>
      <w:r w:rsidR="00852118">
        <w:rPr>
          <w:b/>
          <w:sz w:val="22"/>
          <w:szCs w:val="22"/>
        </w:rPr>
        <w:t xml:space="preserve"> </w:t>
      </w:r>
      <w:r w:rsidR="002B6ABF">
        <w:rPr>
          <w:b/>
          <w:sz w:val="22"/>
          <w:szCs w:val="22"/>
        </w:rPr>
        <w:t>KIDRIČEVO</w:t>
      </w:r>
      <w:r w:rsidR="00113332">
        <w:rPr>
          <w:b/>
          <w:color w:val="FF0000"/>
          <w:sz w:val="22"/>
          <w:szCs w:val="22"/>
        </w:rPr>
        <w:t xml:space="preserve"> </w:t>
      </w:r>
    </w:p>
    <w:p w:rsidR="00A822D0" w:rsidRPr="002E3AC1" w:rsidRDefault="00A822D0" w:rsidP="00126194">
      <w:pPr>
        <w:rPr>
          <w:b/>
          <w:sz w:val="22"/>
          <w:szCs w:val="22"/>
        </w:rPr>
      </w:pPr>
    </w:p>
    <w:p w:rsidR="00A822D0" w:rsidRPr="002E3AC1" w:rsidRDefault="00A822D0" w:rsidP="00E617D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SPLOŠN</w:t>
      </w:r>
      <w:r w:rsidR="000521A8" w:rsidRPr="002E3AC1">
        <w:rPr>
          <w:b/>
          <w:sz w:val="22"/>
          <w:szCs w:val="22"/>
        </w:rPr>
        <w:t>E</w:t>
      </w:r>
      <w:r w:rsidRPr="002E3AC1">
        <w:rPr>
          <w:b/>
          <w:sz w:val="22"/>
          <w:szCs w:val="22"/>
        </w:rPr>
        <w:t xml:space="preserve"> DOLOČB</w:t>
      </w:r>
      <w:r w:rsidR="000521A8" w:rsidRPr="002E3AC1">
        <w:rPr>
          <w:b/>
          <w:sz w:val="22"/>
          <w:szCs w:val="22"/>
        </w:rPr>
        <w:t>E</w:t>
      </w:r>
    </w:p>
    <w:p w:rsidR="005B1B9F" w:rsidRPr="002E3AC1" w:rsidRDefault="005B1B9F" w:rsidP="005B1B9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A822D0" w:rsidRPr="002E3AC1" w:rsidRDefault="003C6AFF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</w:t>
      </w:r>
      <w:r w:rsidR="00A822D0" w:rsidRPr="002E3AC1">
        <w:rPr>
          <w:sz w:val="22"/>
          <w:szCs w:val="22"/>
        </w:rPr>
        <w:t>len</w:t>
      </w:r>
    </w:p>
    <w:p w:rsidR="003C6AFF" w:rsidRPr="002E3AC1" w:rsidRDefault="003C6AFF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(vsebina)</w:t>
      </w:r>
    </w:p>
    <w:p w:rsidR="0082467E" w:rsidRPr="002E3AC1" w:rsidRDefault="0082467E" w:rsidP="00126194">
      <w:pPr>
        <w:jc w:val="both"/>
        <w:rPr>
          <w:sz w:val="22"/>
          <w:szCs w:val="22"/>
        </w:rPr>
      </w:pPr>
    </w:p>
    <w:p w:rsidR="005C47CF" w:rsidRPr="002E3AC1" w:rsidRDefault="001F2757" w:rsidP="006C21FF">
      <w:pPr>
        <w:pStyle w:val="Odstavekseznama"/>
        <w:numPr>
          <w:ilvl w:val="0"/>
          <w:numId w:val="7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O</w:t>
      </w:r>
      <w:r w:rsidR="005C47CF" w:rsidRPr="002E3AC1">
        <w:rPr>
          <w:sz w:val="22"/>
          <w:szCs w:val="22"/>
        </w:rPr>
        <w:t>dlok</w:t>
      </w:r>
      <w:r w:rsidRPr="002E3AC1">
        <w:rPr>
          <w:sz w:val="22"/>
          <w:szCs w:val="22"/>
        </w:rPr>
        <w:t xml:space="preserve"> o turistični </w:t>
      </w:r>
      <w:r w:rsidR="00CD0CBD">
        <w:rPr>
          <w:sz w:val="22"/>
          <w:szCs w:val="22"/>
        </w:rPr>
        <w:t xml:space="preserve">in promocijski </w:t>
      </w:r>
      <w:r w:rsidRPr="002E3AC1">
        <w:rPr>
          <w:sz w:val="22"/>
          <w:szCs w:val="22"/>
        </w:rPr>
        <w:t xml:space="preserve">taksi v </w:t>
      </w:r>
      <w:r w:rsidR="002B6ABF">
        <w:rPr>
          <w:sz w:val="22"/>
          <w:szCs w:val="22"/>
        </w:rPr>
        <w:t>O</w:t>
      </w:r>
      <w:r w:rsidRPr="002E3AC1">
        <w:rPr>
          <w:sz w:val="22"/>
          <w:szCs w:val="22"/>
        </w:rPr>
        <w:t>bčini</w:t>
      </w:r>
      <w:r w:rsidR="002B6ABF">
        <w:rPr>
          <w:sz w:val="22"/>
          <w:szCs w:val="22"/>
        </w:rPr>
        <w:t xml:space="preserve"> Kidričevo </w:t>
      </w:r>
      <w:r w:rsidRPr="002E3AC1">
        <w:rPr>
          <w:sz w:val="22"/>
          <w:szCs w:val="22"/>
        </w:rPr>
        <w:t>(v nadaljevanju: odlok)</w:t>
      </w:r>
      <w:r w:rsidR="005C47CF" w:rsidRPr="002E3AC1">
        <w:rPr>
          <w:sz w:val="22"/>
          <w:szCs w:val="22"/>
        </w:rPr>
        <w:t xml:space="preserve"> določa: </w:t>
      </w:r>
    </w:p>
    <w:p w:rsidR="005C47CF" w:rsidRPr="002E3AC1" w:rsidRDefault="005C47CF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zavezance za plačilo, oprostitve ter višino turistične in promocijske takse, </w:t>
      </w:r>
    </w:p>
    <w:p w:rsidR="00165C8A" w:rsidRPr="002E3AC1" w:rsidRDefault="005C47CF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nač</w:t>
      </w:r>
      <w:r w:rsidR="00C86E62" w:rsidRPr="002E3AC1">
        <w:rPr>
          <w:sz w:val="22"/>
          <w:szCs w:val="22"/>
        </w:rPr>
        <w:t xml:space="preserve">in plačevanja turistične </w:t>
      </w:r>
      <w:r w:rsidR="00CD0CBD">
        <w:rPr>
          <w:sz w:val="22"/>
          <w:szCs w:val="22"/>
        </w:rPr>
        <w:t xml:space="preserve">in promocijske </w:t>
      </w:r>
      <w:r w:rsidR="00C86E62" w:rsidRPr="002E3AC1">
        <w:rPr>
          <w:sz w:val="22"/>
          <w:szCs w:val="22"/>
        </w:rPr>
        <w:t>takse</w:t>
      </w:r>
      <w:r w:rsidR="006F3930">
        <w:rPr>
          <w:sz w:val="22"/>
          <w:szCs w:val="22"/>
        </w:rPr>
        <w:t>,</w:t>
      </w:r>
    </w:p>
    <w:p w:rsidR="00FE55E6" w:rsidRDefault="00FE55E6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način vodenja evidence turistične in promocijske takse, </w:t>
      </w:r>
    </w:p>
    <w:p w:rsidR="005C47CF" w:rsidRPr="002E3AC1" w:rsidRDefault="00165C8A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nadzor in </w:t>
      </w:r>
      <w:r w:rsidR="005C47CF" w:rsidRPr="002E3AC1">
        <w:rPr>
          <w:sz w:val="22"/>
          <w:szCs w:val="22"/>
        </w:rPr>
        <w:t xml:space="preserve">kazenske določbe. </w:t>
      </w:r>
    </w:p>
    <w:p w:rsidR="00BC6EB3" w:rsidRPr="002E3AC1" w:rsidRDefault="00BC6EB3" w:rsidP="00126194">
      <w:pPr>
        <w:jc w:val="both"/>
        <w:rPr>
          <w:sz w:val="22"/>
          <w:szCs w:val="22"/>
        </w:rPr>
      </w:pPr>
    </w:p>
    <w:p w:rsidR="00A822D0" w:rsidRPr="002E3AC1" w:rsidRDefault="001F2757" w:rsidP="006C21FF">
      <w:pPr>
        <w:pStyle w:val="Odstavekseznama"/>
        <w:numPr>
          <w:ilvl w:val="0"/>
          <w:numId w:val="7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O</w:t>
      </w:r>
      <w:r w:rsidR="00BC6EB3" w:rsidRPr="002E3AC1">
        <w:rPr>
          <w:sz w:val="22"/>
          <w:szCs w:val="22"/>
        </w:rPr>
        <w:t xml:space="preserve">dlok velja </w:t>
      </w:r>
      <w:r w:rsidR="007F731F" w:rsidRPr="002E3AC1">
        <w:rPr>
          <w:sz w:val="22"/>
          <w:szCs w:val="22"/>
        </w:rPr>
        <w:t>na</w:t>
      </w:r>
      <w:r w:rsidR="00BC6EB3" w:rsidRPr="002E3AC1">
        <w:rPr>
          <w:sz w:val="22"/>
          <w:szCs w:val="22"/>
        </w:rPr>
        <w:t xml:space="preserve"> </w:t>
      </w:r>
      <w:r w:rsidR="007273F9" w:rsidRPr="002E3AC1">
        <w:rPr>
          <w:sz w:val="22"/>
          <w:szCs w:val="22"/>
        </w:rPr>
        <w:t>turističn</w:t>
      </w:r>
      <w:r w:rsidR="007F731F" w:rsidRPr="002E3AC1">
        <w:rPr>
          <w:sz w:val="22"/>
          <w:szCs w:val="22"/>
        </w:rPr>
        <w:t>em</w:t>
      </w:r>
      <w:r w:rsidR="007273F9" w:rsidRPr="002E3AC1">
        <w:rPr>
          <w:sz w:val="22"/>
          <w:szCs w:val="22"/>
        </w:rPr>
        <w:t xml:space="preserve"> </w:t>
      </w:r>
      <w:r w:rsidR="00BC6EB3" w:rsidRPr="002E3AC1">
        <w:rPr>
          <w:sz w:val="22"/>
          <w:szCs w:val="22"/>
        </w:rPr>
        <w:t>območj</w:t>
      </w:r>
      <w:r w:rsidR="007F731F" w:rsidRPr="002E3AC1">
        <w:rPr>
          <w:sz w:val="22"/>
          <w:szCs w:val="22"/>
        </w:rPr>
        <w:t>u</w:t>
      </w:r>
      <w:r w:rsidR="007273F9" w:rsidRPr="002E3AC1">
        <w:rPr>
          <w:sz w:val="22"/>
          <w:szCs w:val="22"/>
        </w:rPr>
        <w:t>, ki geografsko zaokrožuje območje</w:t>
      </w:r>
      <w:r w:rsidR="00BC6EB3" w:rsidRPr="002E3AC1">
        <w:rPr>
          <w:sz w:val="22"/>
          <w:szCs w:val="22"/>
        </w:rPr>
        <w:t xml:space="preserve"> </w:t>
      </w:r>
      <w:r w:rsidR="002B6ABF">
        <w:rPr>
          <w:sz w:val="22"/>
          <w:szCs w:val="22"/>
        </w:rPr>
        <w:t>O</w:t>
      </w:r>
      <w:r w:rsidR="00BC6EB3" w:rsidRPr="002E3AC1">
        <w:rPr>
          <w:sz w:val="22"/>
          <w:szCs w:val="22"/>
        </w:rPr>
        <w:t xml:space="preserve">bčine </w:t>
      </w:r>
      <w:r w:rsidR="002B6ABF">
        <w:rPr>
          <w:sz w:val="22"/>
          <w:szCs w:val="22"/>
        </w:rPr>
        <w:t>Kidričevo</w:t>
      </w:r>
      <w:r w:rsidR="00A822D0" w:rsidRPr="002E3AC1">
        <w:rPr>
          <w:sz w:val="22"/>
          <w:szCs w:val="22"/>
        </w:rPr>
        <w:t xml:space="preserve">. </w:t>
      </w:r>
    </w:p>
    <w:p w:rsidR="00A822D0" w:rsidRDefault="00A822D0" w:rsidP="00126194">
      <w:pPr>
        <w:jc w:val="both"/>
        <w:rPr>
          <w:sz w:val="22"/>
          <w:szCs w:val="22"/>
        </w:rPr>
      </w:pPr>
    </w:p>
    <w:p w:rsidR="00B43E00" w:rsidRPr="002E3AC1" w:rsidRDefault="00B43E00" w:rsidP="00126194">
      <w:pPr>
        <w:jc w:val="both"/>
        <w:rPr>
          <w:sz w:val="22"/>
          <w:szCs w:val="22"/>
        </w:rPr>
      </w:pPr>
    </w:p>
    <w:p w:rsidR="00102DF6" w:rsidRPr="002E3AC1" w:rsidRDefault="00102DF6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102DF6" w:rsidRPr="002E3AC1" w:rsidRDefault="00102DF6" w:rsidP="00102DF6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(pristojnost)</w:t>
      </w:r>
    </w:p>
    <w:p w:rsidR="00102DF6" w:rsidRPr="002E3AC1" w:rsidRDefault="00102DF6" w:rsidP="00126194">
      <w:pPr>
        <w:jc w:val="both"/>
        <w:rPr>
          <w:sz w:val="22"/>
          <w:szCs w:val="22"/>
        </w:rPr>
      </w:pPr>
    </w:p>
    <w:p w:rsidR="008875D5" w:rsidRDefault="00F431B3" w:rsidP="008875D5">
      <w:pPr>
        <w:jc w:val="both"/>
        <w:rPr>
          <w:b/>
          <w:sz w:val="22"/>
          <w:szCs w:val="22"/>
        </w:rPr>
      </w:pPr>
      <w:r w:rsidRPr="002E3AC1">
        <w:rPr>
          <w:sz w:val="22"/>
          <w:szCs w:val="22"/>
        </w:rPr>
        <w:t xml:space="preserve">Za izvajanje tega odloka je </w:t>
      </w:r>
      <w:r w:rsidR="000564FB">
        <w:rPr>
          <w:sz w:val="22"/>
          <w:szCs w:val="22"/>
        </w:rPr>
        <w:t xml:space="preserve">pristojna občinska uprava Občine Kidričevo. </w:t>
      </w:r>
    </w:p>
    <w:p w:rsidR="008875D5" w:rsidRDefault="008875D5" w:rsidP="008875D5">
      <w:pPr>
        <w:jc w:val="both"/>
        <w:rPr>
          <w:b/>
          <w:sz w:val="22"/>
          <w:szCs w:val="22"/>
        </w:rPr>
      </w:pPr>
    </w:p>
    <w:p w:rsidR="00A822D0" w:rsidRPr="008875D5" w:rsidRDefault="00A822D0" w:rsidP="008875D5">
      <w:pPr>
        <w:pStyle w:val="Odstavekseznama"/>
        <w:numPr>
          <w:ilvl w:val="0"/>
          <w:numId w:val="2"/>
        </w:numPr>
        <w:jc w:val="both"/>
        <w:rPr>
          <w:sz w:val="22"/>
          <w:szCs w:val="22"/>
        </w:rPr>
      </w:pPr>
      <w:r w:rsidRPr="008875D5">
        <w:rPr>
          <w:b/>
          <w:sz w:val="22"/>
          <w:szCs w:val="22"/>
        </w:rPr>
        <w:t>ZAVEZANCI ZA PLAČILO</w:t>
      </w:r>
      <w:r w:rsidR="00126194" w:rsidRPr="008875D5">
        <w:rPr>
          <w:b/>
          <w:sz w:val="22"/>
          <w:szCs w:val="22"/>
        </w:rPr>
        <w:t>, OPROSTITVE</w:t>
      </w:r>
      <w:r w:rsidRPr="008875D5">
        <w:rPr>
          <w:b/>
          <w:sz w:val="22"/>
          <w:szCs w:val="22"/>
        </w:rPr>
        <w:t xml:space="preserve"> </w:t>
      </w:r>
      <w:r w:rsidR="008E6836" w:rsidRPr="008875D5">
        <w:rPr>
          <w:b/>
          <w:sz w:val="22"/>
          <w:szCs w:val="22"/>
        </w:rPr>
        <w:t xml:space="preserve">TER VIŠINA </w:t>
      </w:r>
      <w:r w:rsidRPr="008875D5">
        <w:rPr>
          <w:b/>
          <w:sz w:val="22"/>
          <w:szCs w:val="22"/>
        </w:rPr>
        <w:t xml:space="preserve">TURISTIČNE </w:t>
      </w:r>
      <w:r w:rsidR="00D65563" w:rsidRPr="008875D5">
        <w:rPr>
          <w:b/>
          <w:sz w:val="22"/>
          <w:szCs w:val="22"/>
        </w:rPr>
        <w:t xml:space="preserve">IN PROMOCIJSKE </w:t>
      </w:r>
      <w:r w:rsidRPr="008875D5">
        <w:rPr>
          <w:b/>
          <w:sz w:val="22"/>
          <w:szCs w:val="22"/>
        </w:rPr>
        <w:t>TAKSE</w:t>
      </w:r>
    </w:p>
    <w:p w:rsidR="005B1B9F" w:rsidRPr="002E3AC1" w:rsidRDefault="005B1B9F" w:rsidP="005B1B9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512DE2" w:rsidRPr="002E3AC1" w:rsidRDefault="00512DE2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</w:t>
      </w:r>
      <w:r w:rsidR="00A822D0" w:rsidRPr="002E3AC1">
        <w:rPr>
          <w:sz w:val="22"/>
          <w:szCs w:val="22"/>
        </w:rPr>
        <w:t>len</w:t>
      </w:r>
    </w:p>
    <w:p w:rsidR="00512DE2" w:rsidRPr="002E3AC1" w:rsidRDefault="00512DE2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(zavezanci)</w:t>
      </w:r>
    </w:p>
    <w:p w:rsidR="00512DE2" w:rsidRPr="002E3AC1" w:rsidRDefault="00512DE2" w:rsidP="00126194">
      <w:pPr>
        <w:jc w:val="both"/>
        <w:rPr>
          <w:sz w:val="22"/>
          <w:szCs w:val="22"/>
        </w:rPr>
      </w:pPr>
    </w:p>
    <w:p w:rsidR="00D65563" w:rsidRPr="002E3AC1" w:rsidRDefault="00A822D0" w:rsidP="00126194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Zavezanci za plačilo turistične </w:t>
      </w:r>
      <w:r w:rsidR="00251DAE">
        <w:rPr>
          <w:sz w:val="22"/>
          <w:szCs w:val="22"/>
        </w:rPr>
        <w:t xml:space="preserve">in promocijske </w:t>
      </w:r>
      <w:r w:rsidRPr="002E3AC1">
        <w:rPr>
          <w:sz w:val="22"/>
          <w:szCs w:val="22"/>
        </w:rPr>
        <w:t>takse so</w:t>
      </w:r>
      <w:r w:rsidR="00D65563" w:rsidRPr="002E3AC1">
        <w:rPr>
          <w:sz w:val="22"/>
          <w:szCs w:val="22"/>
        </w:rPr>
        <w:t>:</w:t>
      </w:r>
    </w:p>
    <w:p w:rsidR="00D65563" w:rsidRPr="002E3AC1" w:rsidRDefault="00A822D0" w:rsidP="006C21FF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državljani Republike Slovenije in tujci, ki </w:t>
      </w:r>
      <w:r w:rsidR="00D65563" w:rsidRPr="002E3AC1">
        <w:rPr>
          <w:sz w:val="22"/>
          <w:szCs w:val="22"/>
        </w:rPr>
        <w:t>pre</w:t>
      </w:r>
      <w:r w:rsidR="00552543">
        <w:rPr>
          <w:sz w:val="22"/>
          <w:szCs w:val="22"/>
        </w:rPr>
        <w:t xml:space="preserve">nočujejo v nastanitvenem obratu, ki jih opredeljuje </w:t>
      </w:r>
      <w:r w:rsidR="00100D00" w:rsidRPr="00100D00">
        <w:rPr>
          <w:sz w:val="22"/>
          <w:szCs w:val="22"/>
        </w:rPr>
        <w:t>Zakon o spodbujanju razvoja turizma (Uradni list RS, št. 13/18) (v nadaljevanju: ZSRT-1)</w:t>
      </w:r>
      <w:r w:rsidR="00570E0C">
        <w:rPr>
          <w:sz w:val="22"/>
          <w:szCs w:val="22"/>
        </w:rPr>
        <w:t>.</w:t>
      </w:r>
      <w:r w:rsidRPr="002E3AC1">
        <w:rPr>
          <w:sz w:val="22"/>
          <w:szCs w:val="22"/>
        </w:rPr>
        <w:t xml:space="preserve"> </w:t>
      </w:r>
    </w:p>
    <w:p w:rsidR="00A822D0" w:rsidRDefault="00A822D0" w:rsidP="00126194">
      <w:pPr>
        <w:rPr>
          <w:sz w:val="22"/>
          <w:szCs w:val="22"/>
        </w:rPr>
      </w:pPr>
    </w:p>
    <w:p w:rsidR="00CA5ADE" w:rsidRDefault="00CA5ADE" w:rsidP="00126194">
      <w:pPr>
        <w:rPr>
          <w:sz w:val="22"/>
          <w:szCs w:val="22"/>
        </w:rPr>
      </w:pPr>
    </w:p>
    <w:p w:rsidR="00CA5ADE" w:rsidRDefault="00CA5ADE" w:rsidP="00126194">
      <w:pPr>
        <w:rPr>
          <w:sz w:val="22"/>
          <w:szCs w:val="22"/>
        </w:rPr>
      </w:pPr>
    </w:p>
    <w:p w:rsidR="00CA5ADE" w:rsidRPr="002E3AC1" w:rsidRDefault="00CA5ADE" w:rsidP="00126194">
      <w:pPr>
        <w:rPr>
          <w:sz w:val="22"/>
          <w:szCs w:val="22"/>
        </w:rPr>
      </w:pPr>
    </w:p>
    <w:p w:rsidR="00512DE2" w:rsidRPr="002E3AC1" w:rsidRDefault="00512DE2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lastRenderedPageBreak/>
        <w:t>člen</w:t>
      </w:r>
    </w:p>
    <w:p w:rsidR="00512DE2" w:rsidRPr="002E3AC1" w:rsidRDefault="00512DE2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(višina turistične takse)</w:t>
      </w:r>
    </w:p>
    <w:p w:rsidR="00A822D0" w:rsidRPr="002E3AC1" w:rsidRDefault="00A822D0" w:rsidP="00126194">
      <w:pPr>
        <w:tabs>
          <w:tab w:val="num" w:pos="2142"/>
        </w:tabs>
        <w:jc w:val="both"/>
        <w:rPr>
          <w:sz w:val="22"/>
          <w:szCs w:val="22"/>
          <w:highlight w:val="yellow"/>
        </w:rPr>
      </w:pPr>
    </w:p>
    <w:p w:rsidR="008E6836" w:rsidRPr="002E3AC1" w:rsidRDefault="00512DE2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Turistična taksa </w:t>
      </w:r>
      <w:r w:rsidR="00CA542F" w:rsidRPr="002E3AC1">
        <w:rPr>
          <w:sz w:val="22"/>
          <w:szCs w:val="22"/>
        </w:rPr>
        <w:t xml:space="preserve">za prenočitev na osebo na dan </w:t>
      </w:r>
      <w:r w:rsidRPr="002E3AC1">
        <w:rPr>
          <w:sz w:val="22"/>
          <w:szCs w:val="22"/>
        </w:rPr>
        <w:t xml:space="preserve">znaša </w:t>
      </w:r>
      <w:r w:rsidR="00E7205E" w:rsidRPr="00F71AA1">
        <w:rPr>
          <w:sz w:val="22"/>
          <w:szCs w:val="22"/>
        </w:rPr>
        <w:t>2,50</w:t>
      </w:r>
      <w:r w:rsidRPr="00F71AA1">
        <w:rPr>
          <w:sz w:val="22"/>
          <w:szCs w:val="22"/>
        </w:rPr>
        <w:t xml:space="preserve"> </w:t>
      </w:r>
      <w:r w:rsidR="00552543" w:rsidRPr="00F71AA1">
        <w:rPr>
          <w:sz w:val="22"/>
          <w:szCs w:val="22"/>
        </w:rPr>
        <w:t>eurov</w:t>
      </w:r>
      <w:r w:rsidRPr="002E3AC1">
        <w:rPr>
          <w:sz w:val="22"/>
          <w:szCs w:val="22"/>
        </w:rPr>
        <w:t xml:space="preserve">, </w:t>
      </w:r>
      <w:r w:rsidR="008E6836" w:rsidRPr="002E3AC1">
        <w:rPr>
          <w:sz w:val="22"/>
          <w:szCs w:val="22"/>
        </w:rPr>
        <w:t xml:space="preserve">na osnovi slednje znaša </w:t>
      </w:r>
      <w:r w:rsidRPr="002E3AC1">
        <w:rPr>
          <w:sz w:val="22"/>
          <w:szCs w:val="22"/>
        </w:rPr>
        <w:t xml:space="preserve">promocijska taksa </w:t>
      </w:r>
      <w:r w:rsidRPr="00F71AA1">
        <w:rPr>
          <w:sz w:val="22"/>
          <w:szCs w:val="22"/>
        </w:rPr>
        <w:t>0,</w:t>
      </w:r>
      <w:r w:rsidR="00E7205E" w:rsidRPr="00F71AA1">
        <w:rPr>
          <w:sz w:val="22"/>
          <w:szCs w:val="22"/>
        </w:rPr>
        <w:t>625</w:t>
      </w:r>
      <w:r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8E6836" w:rsidRPr="002E3AC1">
        <w:rPr>
          <w:sz w:val="22"/>
          <w:szCs w:val="22"/>
        </w:rPr>
        <w:t>, skup</w:t>
      </w:r>
      <w:r w:rsidR="00BA766D">
        <w:rPr>
          <w:sz w:val="22"/>
          <w:szCs w:val="22"/>
        </w:rPr>
        <w:t>na višina obeh taks znaša</w:t>
      </w:r>
      <w:r w:rsidR="008E6836" w:rsidRPr="002E3AC1">
        <w:rPr>
          <w:sz w:val="22"/>
          <w:szCs w:val="22"/>
        </w:rPr>
        <w:t xml:space="preserve"> </w:t>
      </w:r>
      <w:r w:rsidR="00E7205E" w:rsidRPr="00F71AA1">
        <w:rPr>
          <w:sz w:val="22"/>
          <w:szCs w:val="22"/>
        </w:rPr>
        <w:t>3,125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DA0136" w:rsidRPr="002E3AC1">
        <w:rPr>
          <w:sz w:val="22"/>
          <w:szCs w:val="22"/>
        </w:rPr>
        <w:t>na osebo na dan</w:t>
      </w:r>
      <w:r w:rsidRPr="002E3AC1">
        <w:rPr>
          <w:sz w:val="22"/>
          <w:szCs w:val="22"/>
        </w:rPr>
        <w:t xml:space="preserve">. </w:t>
      </w:r>
    </w:p>
    <w:p w:rsidR="008E6836" w:rsidRPr="002E3AC1" w:rsidRDefault="008E6836" w:rsidP="00126194">
      <w:pPr>
        <w:pStyle w:val="Odstavekseznama"/>
        <w:jc w:val="both"/>
        <w:rPr>
          <w:sz w:val="22"/>
          <w:szCs w:val="22"/>
        </w:rPr>
      </w:pPr>
    </w:p>
    <w:p w:rsidR="00512DE2" w:rsidRPr="002E3AC1" w:rsidRDefault="00512DE2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V primeru, ko je zavezanec za plačilo turistične takse upravičen do plačila turistične takse v </w:t>
      </w:r>
      <w:r w:rsidR="008E6836" w:rsidRPr="002E3AC1">
        <w:rPr>
          <w:sz w:val="22"/>
          <w:szCs w:val="22"/>
        </w:rPr>
        <w:t>višini</w:t>
      </w:r>
      <w:r w:rsidRPr="002E3AC1">
        <w:rPr>
          <w:sz w:val="22"/>
          <w:szCs w:val="22"/>
        </w:rPr>
        <w:t xml:space="preserve"> 50 odstotkov</w:t>
      </w:r>
      <w:r w:rsidR="007F731F" w:rsidRPr="002E3AC1">
        <w:rPr>
          <w:sz w:val="22"/>
          <w:szCs w:val="22"/>
        </w:rPr>
        <w:t>, le-</w:t>
      </w:r>
      <w:r w:rsidR="008E6836" w:rsidRPr="002E3AC1">
        <w:rPr>
          <w:sz w:val="22"/>
          <w:szCs w:val="22"/>
        </w:rPr>
        <w:t xml:space="preserve">ta znaša </w:t>
      </w:r>
      <w:r w:rsidR="00E7205E" w:rsidRPr="00F71AA1">
        <w:rPr>
          <w:sz w:val="22"/>
          <w:szCs w:val="22"/>
        </w:rPr>
        <w:t>1,25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CA542F" w:rsidRPr="002E3AC1">
        <w:rPr>
          <w:sz w:val="22"/>
          <w:szCs w:val="22"/>
        </w:rPr>
        <w:t>za prenočitev na osebo na dan</w:t>
      </w:r>
      <w:r w:rsidR="008E6836" w:rsidRPr="002E3AC1">
        <w:rPr>
          <w:sz w:val="22"/>
          <w:szCs w:val="22"/>
        </w:rPr>
        <w:t xml:space="preserve">, na osnovi slednje znaša promocijska taksa </w:t>
      </w:r>
      <w:r w:rsidR="00E7205E" w:rsidRPr="00F71AA1">
        <w:rPr>
          <w:sz w:val="22"/>
          <w:szCs w:val="22"/>
        </w:rPr>
        <w:t>0,313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8E6836" w:rsidRPr="002E3AC1">
        <w:rPr>
          <w:sz w:val="22"/>
          <w:szCs w:val="22"/>
        </w:rPr>
        <w:t>, skup</w:t>
      </w:r>
      <w:r w:rsidR="00BA766D">
        <w:rPr>
          <w:sz w:val="22"/>
          <w:szCs w:val="22"/>
        </w:rPr>
        <w:t xml:space="preserve">na višina obeh taks znaša </w:t>
      </w:r>
      <w:r w:rsidR="00E7205E" w:rsidRPr="00F71AA1">
        <w:rPr>
          <w:sz w:val="22"/>
          <w:szCs w:val="22"/>
        </w:rPr>
        <w:t>1,563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DA0136" w:rsidRPr="002E3AC1">
        <w:rPr>
          <w:sz w:val="22"/>
          <w:szCs w:val="22"/>
        </w:rPr>
        <w:t>na osebo na dan</w:t>
      </w:r>
      <w:r w:rsidR="008E6836" w:rsidRPr="002E3AC1">
        <w:rPr>
          <w:sz w:val="22"/>
          <w:szCs w:val="22"/>
        </w:rPr>
        <w:t>.</w:t>
      </w:r>
    </w:p>
    <w:p w:rsidR="00126194" w:rsidRPr="002E3AC1" w:rsidRDefault="00126194" w:rsidP="00126194">
      <w:pPr>
        <w:contextualSpacing/>
        <w:jc w:val="both"/>
        <w:rPr>
          <w:sz w:val="22"/>
          <w:szCs w:val="22"/>
        </w:rPr>
      </w:pPr>
    </w:p>
    <w:p w:rsidR="008E6836" w:rsidRPr="002E3AC1" w:rsidRDefault="008E6836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>V</w:t>
      </w:r>
      <w:r w:rsidR="002943E1" w:rsidRPr="002E3AC1">
        <w:rPr>
          <w:sz w:val="22"/>
          <w:szCs w:val="22"/>
        </w:rPr>
        <w:t>išina turistične takse, ki je opredeljena s tem členom odloka</w:t>
      </w:r>
      <w:r w:rsidR="00861D45">
        <w:rPr>
          <w:sz w:val="22"/>
          <w:szCs w:val="22"/>
        </w:rPr>
        <w:t>,</w:t>
      </w:r>
      <w:r w:rsidR="002943E1" w:rsidRPr="002E3AC1">
        <w:rPr>
          <w:sz w:val="22"/>
          <w:szCs w:val="22"/>
        </w:rPr>
        <w:t xml:space="preserve"> </w:t>
      </w:r>
      <w:r w:rsidRPr="002E3AC1">
        <w:rPr>
          <w:sz w:val="22"/>
          <w:szCs w:val="22"/>
        </w:rPr>
        <w:t>se sprem</w:t>
      </w:r>
      <w:r w:rsidR="00861D45">
        <w:rPr>
          <w:sz w:val="22"/>
          <w:szCs w:val="22"/>
        </w:rPr>
        <w:t>e</w:t>
      </w:r>
      <w:r w:rsidRPr="002E3AC1">
        <w:rPr>
          <w:sz w:val="22"/>
          <w:szCs w:val="22"/>
        </w:rPr>
        <w:t>ni v s</w:t>
      </w:r>
      <w:r w:rsidR="006F3930">
        <w:rPr>
          <w:sz w:val="22"/>
          <w:szCs w:val="22"/>
        </w:rPr>
        <w:t xml:space="preserve">orazmerni višini, </w:t>
      </w:r>
      <w:r w:rsidR="005D06A2">
        <w:rPr>
          <w:sz w:val="22"/>
          <w:szCs w:val="22"/>
        </w:rPr>
        <w:t xml:space="preserve">kot se </w:t>
      </w:r>
      <w:r w:rsidR="00100D00">
        <w:rPr>
          <w:sz w:val="22"/>
          <w:szCs w:val="22"/>
        </w:rPr>
        <w:t>zviša</w:t>
      </w:r>
      <w:r w:rsidR="0086278C">
        <w:rPr>
          <w:sz w:val="22"/>
          <w:szCs w:val="22"/>
        </w:rPr>
        <w:t xml:space="preserve"> znes</w:t>
      </w:r>
      <w:r w:rsidR="005D06A2">
        <w:rPr>
          <w:sz w:val="22"/>
          <w:szCs w:val="22"/>
        </w:rPr>
        <w:t>ek</w:t>
      </w:r>
      <w:r w:rsidR="00100D00">
        <w:rPr>
          <w:sz w:val="22"/>
          <w:szCs w:val="22"/>
        </w:rPr>
        <w:t xml:space="preserve"> turistične takse, </w:t>
      </w:r>
      <w:r w:rsidR="005D06A2">
        <w:rPr>
          <w:sz w:val="22"/>
          <w:szCs w:val="22"/>
        </w:rPr>
        <w:t>ki jo uskladi</w:t>
      </w:r>
      <w:r w:rsidR="006F3930">
        <w:rPr>
          <w:sz w:val="22"/>
          <w:szCs w:val="22"/>
        </w:rPr>
        <w:t xml:space="preserve"> V</w:t>
      </w:r>
      <w:r w:rsidRPr="002E3AC1">
        <w:rPr>
          <w:sz w:val="22"/>
          <w:szCs w:val="22"/>
        </w:rPr>
        <w:t xml:space="preserve">lada </w:t>
      </w:r>
      <w:r w:rsidR="00F74CD9">
        <w:rPr>
          <w:sz w:val="22"/>
          <w:szCs w:val="22"/>
        </w:rPr>
        <w:t>Republike Slovenije v skladu s četrti</w:t>
      </w:r>
      <w:r w:rsidR="000B77D8">
        <w:rPr>
          <w:sz w:val="22"/>
          <w:szCs w:val="22"/>
        </w:rPr>
        <w:t>m</w:t>
      </w:r>
      <w:r w:rsidR="00F74CD9">
        <w:rPr>
          <w:sz w:val="22"/>
          <w:szCs w:val="22"/>
        </w:rPr>
        <w:t xml:space="preserve"> </w:t>
      </w:r>
      <w:r w:rsidRPr="00100D00">
        <w:rPr>
          <w:sz w:val="22"/>
          <w:szCs w:val="22"/>
        </w:rPr>
        <w:t>odstavkom 17. člena ZSRT-1</w:t>
      </w:r>
      <w:r w:rsidR="004F23DA" w:rsidRPr="00100D00">
        <w:rPr>
          <w:sz w:val="22"/>
          <w:szCs w:val="22"/>
        </w:rPr>
        <w:t>.</w:t>
      </w:r>
      <w:r w:rsidR="004F23DA" w:rsidRPr="002E3AC1">
        <w:rPr>
          <w:sz w:val="22"/>
          <w:szCs w:val="22"/>
        </w:rPr>
        <w:t xml:space="preserve"> </w:t>
      </w:r>
      <w:r w:rsidR="007B250C">
        <w:rPr>
          <w:sz w:val="22"/>
          <w:szCs w:val="22"/>
        </w:rPr>
        <w:t xml:space="preserve">Spremembo </w:t>
      </w:r>
      <w:r w:rsidR="004F23DA" w:rsidRPr="002E3AC1">
        <w:rPr>
          <w:sz w:val="22"/>
          <w:szCs w:val="22"/>
        </w:rPr>
        <w:t>občina objavi na svoji</w:t>
      </w:r>
      <w:r w:rsidR="002943E1" w:rsidRPr="002E3AC1">
        <w:rPr>
          <w:sz w:val="22"/>
          <w:szCs w:val="22"/>
        </w:rPr>
        <w:t>h</w:t>
      </w:r>
      <w:r w:rsidR="004F23DA" w:rsidRPr="002E3AC1">
        <w:rPr>
          <w:sz w:val="22"/>
          <w:szCs w:val="22"/>
        </w:rPr>
        <w:t xml:space="preserve"> spletni</w:t>
      </w:r>
      <w:r w:rsidR="002943E1" w:rsidRPr="002E3AC1">
        <w:rPr>
          <w:sz w:val="22"/>
          <w:szCs w:val="22"/>
        </w:rPr>
        <w:t>h</w:t>
      </w:r>
      <w:r w:rsidR="004F23DA" w:rsidRPr="002E3AC1">
        <w:rPr>
          <w:sz w:val="22"/>
          <w:szCs w:val="22"/>
        </w:rPr>
        <w:t xml:space="preserve"> stran</w:t>
      </w:r>
      <w:r w:rsidR="002943E1" w:rsidRPr="002E3AC1">
        <w:rPr>
          <w:sz w:val="22"/>
          <w:szCs w:val="22"/>
        </w:rPr>
        <w:t>eh</w:t>
      </w:r>
      <w:r w:rsidR="00B951F1" w:rsidRPr="002E3AC1">
        <w:rPr>
          <w:sz w:val="22"/>
          <w:szCs w:val="22"/>
        </w:rPr>
        <w:t xml:space="preserve">, kjer opredeli </w:t>
      </w:r>
      <w:r w:rsidR="002943E1" w:rsidRPr="002E3AC1">
        <w:rPr>
          <w:sz w:val="22"/>
          <w:szCs w:val="22"/>
        </w:rPr>
        <w:t xml:space="preserve">tudi </w:t>
      </w:r>
      <w:r w:rsidR="00B951F1" w:rsidRPr="002E3AC1">
        <w:rPr>
          <w:sz w:val="22"/>
          <w:szCs w:val="22"/>
        </w:rPr>
        <w:t>nov znesek turistične</w:t>
      </w:r>
      <w:r w:rsidR="005E471D">
        <w:rPr>
          <w:sz w:val="22"/>
          <w:szCs w:val="22"/>
        </w:rPr>
        <w:t xml:space="preserve"> in promocijske</w:t>
      </w:r>
      <w:r w:rsidR="00B951F1" w:rsidRPr="002E3AC1">
        <w:rPr>
          <w:sz w:val="22"/>
          <w:szCs w:val="22"/>
        </w:rPr>
        <w:t xml:space="preserve"> takse</w:t>
      </w:r>
      <w:r w:rsidR="004F23DA" w:rsidRPr="002E3AC1">
        <w:rPr>
          <w:sz w:val="22"/>
          <w:szCs w:val="22"/>
        </w:rPr>
        <w:t>.</w:t>
      </w:r>
    </w:p>
    <w:p w:rsidR="00A822D0" w:rsidRDefault="00A822D0" w:rsidP="00126194">
      <w:pPr>
        <w:rPr>
          <w:sz w:val="22"/>
          <w:szCs w:val="22"/>
        </w:rPr>
      </w:pPr>
    </w:p>
    <w:p w:rsidR="002E3AC1" w:rsidRPr="00570E0C" w:rsidRDefault="002E3AC1" w:rsidP="00126194">
      <w:pPr>
        <w:rPr>
          <w:b/>
          <w:color w:val="0070C0"/>
          <w:sz w:val="22"/>
          <w:szCs w:val="22"/>
        </w:rPr>
      </w:pPr>
    </w:p>
    <w:p w:rsidR="00126194" w:rsidRPr="002E3AC1" w:rsidRDefault="00126194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(oprostitve plačila turistične takse)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D417C7" w:rsidRPr="002E3AC1" w:rsidRDefault="00D54C00" w:rsidP="006C21FF">
      <w:pPr>
        <w:pStyle w:val="Odstavekseznama"/>
        <w:numPr>
          <w:ilvl w:val="0"/>
          <w:numId w:val="12"/>
        </w:numPr>
        <w:jc w:val="both"/>
        <w:rPr>
          <w:sz w:val="22"/>
          <w:szCs w:val="22"/>
          <w:lang w:eastAsia="sl-SI"/>
        </w:rPr>
      </w:pPr>
      <w:r w:rsidRPr="002E3AC1">
        <w:rPr>
          <w:sz w:val="22"/>
          <w:szCs w:val="22"/>
          <w:lang w:eastAsia="sl-SI"/>
        </w:rPr>
        <w:t xml:space="preserve">Poleg zavezancev, ki so v </w:t>
      </w:r>
      <w:r w:rsidR="00B87616">
        <w:rPr>
          <w:sz w:val="22"/>
          <w:szCs w:val="22"/>
          <w:lang w:eastAsia="sl-SI"/>
        </w:rPr>
        <w:t xml:space="preserve">prvem odstavku </w:t>
      </w:r>
      <w:r w:rsidRPr="002E3AC1">
        <w:rPr>
          <w:sz w:val="22"/>
          <w:szCs w:val="22"/>
          <w:lang w:eastAsia="sl-SI"/>
        </w:rPr>
        <w:t>18. členu ZSRT-1 oproščeni plačila t</w:t>
      </w:r>
      <w:r w:rsidR="00444D12" w:rsidRPr="002E3AC1">
        <w:rPr>
          <w:sz w:val="22"/>
          <w:szCs w:val="22"/>
          <w:lang w:eastAsia="sl-SI"/>
        </w:rPr>
        <w:t>uristične in promocijske takse za prenočevanje</w:t>
      </w:r>
      <w:r w:rsidRPr="002E3AC1">
        <w:rPr>
          <w:sz w:val="22"/>
          <w:szCs w:val="22"/>
          <w:lang w:eastAsia="sl-SI"/>
        </w:rPr>
        <w:t xml:space="preserve"> pod pogoji iz </w:t>
      </w:r>
      <w:r w:rsidR="006F3930">
        <w:rPr>
          <w:sz w:val="22"/>
          <w:szCs w:val="22"/>
          <w:lang w:eastAsia="sl-SI"/>
        </w:rPr>
        <w:t>6</w:t>
      </w:r>
      <w:r w:rsidRPr="002E3AC1">
        <w:rPr>
          <w:sz w:val="22"/>
          <w:szCs w:val="22"/>
          <w:lang w:eastAsia="sl-SI"/>
        </w:rPr>
        <w:t>. člena tega odloka, so dodatno popolno oproščeni</w:t>
      </w:r>
      <w:r w:rsidR="00D417C7" w:rsidRPr="002E3AC1">
        <w:rPr>
          <w:sz w:val="22"/>
          <w:szCs w:val="22"/>
          <w:lang w:eastAsia="sl-SI"/>
        </w:rPr>
        <w:t xml:space="preserve"> plačila turistične takse in </w:t>
      </w:r>
      <w:r w:rsidRPr="002E3AC1">
        <w:rPr>
          <w:sz w:val="22"/>
          <w:szCs w:val="22"/>
          <w:lang w:eastAsia="sl-SI"/>
        </w:rPr>
        <w:t xml:space="preserve">posledično promocijske takse </w:t>
      </w:r>
      <w:r w:rsidR="00D417C7" w:rsidRPr="002E3AC1">
        <w:rPr>
          <w:sz w:val="22"/>
          <w:szCs w:val="22"/>
          <w:lang w:eastAsia="sl-SI"/>
        </w:rPr>
        <w:t>tudi:</w:t>
      </w:r>
    </w:p>
    <w:p w:rsidR="00D417C7" w:rsidRPr="00F71AA1" w:rsidRDefault="00D417C7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</w:t>
      </w:r>
      <w:r w:rsidR="008F7330" w:rsidRPr="00F71AA1">
        <w:rPr>
          <w:sz w:val="22"/>
          <w:szCs w:val="22"/>
          <w:lang w:eastAsia="sl-SI"/>
        </w:rPr>
        <w:t>i programov in njihovi vodje oziroma</w:t>
      </w:r>
      <w:r w:rsidRPr="00F71AA1">
        <w:rPr>
          <w:sz w:val="22"/>
          <w:szCs w:val="22"/>
          <w:lang w:eastAsia="sl-SI"/>
        </w:rPr>
        <w:t xml:space="preserve"> mentorji, ki jih izvajajo društva, ki delujejo v javnem interesu na področju kulture, športa, sociale za programe, ki jih izvajajo na nepridobitni podlagi v obdobju od 1. oktobra do vključno 31. maja, </w:t>
      </w:r>
    </w:p>
    <w:p w:rsidR="00D417C7" w:rsidRPr="00F71AA1" w:rsidRDefault="00D417C7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mednarodnih program</w:t>
      </w:r>
      <w:r w:rsidR="002C149B" w:rsidRPr="00F71AA1">
        <w:rPr>
          <w:sz w:val="22"/>
          <w:szCs w:val="22"/>
          <w:lang w:eastAsia="sl-SI"/>
        </w:rPr>
        <w:t>ov</w:t>
      </w:r>
      <w:r w:rsidRPr="00F71AA1">
        <w:rPr>
          <w:sz w:val="22"/>
          <w:szCs w:val="22"/>
          <w:lang w:eastAsia="sl-SI"/>
        </w:rPr>
        <w:t xml:space="preserve"> in njihove vodje oz</w:t>
      </w:r>
      <w:r w:rsidR="008F7330" w:rsidRPr="00F71AA1">
        <w:rPr>
          <w:sz w:val="22"/>
          <w:szCs w:val="22"/>
          <w:lang w:eastAsia="sl-SI"/>
        </w:rPr>
        <w:t>iroma</w:t>
      </w:r>
      <w:r w:rsidRPr="00F71AA1">
        <w:rPr>
          <w:sz w:val="22"/>
          <w:szCs w:val="22"/>
          <w:lang w:eastAsia="sl-SI"/>
        </w:rPr>
        <w:t xml:space="preserve"> mentorji, katerih izvedbo sofinancira občina (za mednarodni program se šteje program na katerem sodelujejo udeleženci najmanj 3 različnih </w:t>
      </w:r>
      <w:r w:rsidR="002943E1" w:rsidRPr="00F71AA1">
        <w:rPr>
          <w:sz w:val="22"/>
          <w:szCs w:val="22"/>
          <w:lang w:eastAsia="sl-SI"/>
        </w:rPr>
        <w:t xml:space="preserve">tujih </w:t>
      </w:r>
      <w:r w:rsidRPr="00F71AA1">
        <w:rPr>
          <w:sz w:val="22"/>
          <w:szCs w:val="22"/>
          <w:lang w:eastAsia="sl-SI"/>
        </w:rPr>
        <w:t>drža</w:t>
      </w:r>
      <w:r w:rsidR="002943E1" w:rsidRPr="00F71AA1">
        <w:rPr>
          <w:sz w:val="22"/>
          <w:szCs w:val="22"/>
          <w:lang w:eastAsia="sl-SI"/>
        </w:rPr>
        <w:t>v</w:t>
      </w:r>
      <w:r w:rsidR="00B64B14" w:rsidRPr="00F71AA1">
        <w:rPr>
          <w:sz w:val="22"/>
          <w:szCs w:val="22"/>
          <w:lang w:eastAsia="sl-SI"/>
        </w:rPr>
        <w:t>),</w:t>
      </w:r>
    </w:p>
    <w:p w:rsidR="006C21FF" w:rsidRPr="00F71AA1" w:rsidRDefault="001C2A65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 xml:space="preserve">udeleženci </w:t>
      </w:r>
      <w:r w:rsidR="006C21FF" w:rsidRPr="00F71AA1">
        <w:rPr>
          <w:sz w:val="22"/>
          <w:szCs w:val="22"/>
          <w:lang w:eastAsia="sl-SI"/>
        </w:rPr>
        <w:t xml:space="preserve">mednarodnih in medobčinskih prireditev, </w:t>
      </w:r>
      <w:r w:rsidRPr="00F71AA1">
        <w:rPr>
          <w:sz w:val="22"/>
          <w:szCs w:val="22"/>
          <w:lang w:eastAsia="sl-SI"/>
        </w:rPr>
        <w:t xml:space="preserve">ki so pomembne za turistično promocijo občine in </w:t>
      </w:r>
      <w:r w:rsidR="006C21FF" w:rsidRPr="00F71AA1">
        <w:rPr>
          <w:sz w:val="22"/>
          <w:szCs w:val="22"/>
          <w:lang w:eastAsia="sl-SI"/>
        </w:rPr>
        <w:t>katerih noč</w:t>
      </w:r>
      <w:r w:rsidRPr="00F71AA1">
        <w:rPr>
          <w:sz w:val="22"/>
          <w:szCs w:val="22"/>
          <w:lang w:eastAsia="sl-SI"/>
        </w:rPr>
        <w:t>itev plača organizator prireditve</w:t>
      </w:r>
      <w:r w:rsidR="006C21FF" w:rsidRPr="00F71AA1">
        <w:rPr>
          <w:sz w:val="22"/>
          <w:szCs w:val="22"/>
          <w:lang w:eastAsia="sl-SI"/>
        </w:rPr>
        <w:t>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prihajajo v občino v okviru evropskih programov/projektov/operacij za vseživljenjsko učenje, prostovoljstvo, aktivno državljanstvo in mednarodno mobilnost,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in mentorji humanitarnih programov in storitev, ki jih za doseganje plemenitih človekoljubnih ciljev, po načelih nepridobitnosti in prostovoljnosti v javnem interesu organizirajo in izvajajo društva in druge humanitarne organizacije kot humanitarno dejavnost skladno z določili zakona, ki ureja humanitarne organizacije,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gojenci socialnovarstvenih zavodov,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so vključene v brezplačne delovne akcije za izvajanje določenih programov na območju občine,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študenti do dopolnjenega 26. leta starosti,</w:t>
      </w:r>
    </w:p>
    <w:p w:rsidR="006C21FF" w:rsidRPr="00F71AA1" w:rsidRDefault="001C2A65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 xml:space="preserve">osebe, ki so </w:t>
      </w:r>
      <w:r w:rsidR="006C21FF" w:rsidRPr="00F71AA1">
        <w:rPr>
          <w:sz w:val="22"/>
          <w:szCs w:val="22"/>
          <w:lang w:eastAsia="sl-SI"/>
        </w:rPr>
        <w:t>člani slovenskih reprezentanc,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državnih tekmovanj,</w:t>
      </w:r>
    </w:p>
    <w:p w:rsidR="00B87616" w:rsidRDefault="00B87616" w:rsidP="006C21FF">
      <w:pPr>
        <w:pStyle w:val="Odstavekseznama"/>
        <w:numPr>
          <w:ilvl w:val="0"/>
          <w:numId w:val="4"/>
        </w:numPr>
        <w:jc w:val="both"/>
        <w:rPr>
          <w:ins w:id="1" w:author="Damjan Napast" w:date="2018-06-20T13:28:00Z"/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prenočujejo v avtodomih</w:t>
      </w:r>
      <w:r w:rsidR="008F7330" w:rsidRPr="00F71AA1">
        <w:rPr>
          <w:sz w:val="22"/>
          <w:szCs w:val="22"/>
          <w:lang w:eastAsia="sl-SI"/>
        </w:rPr>
        <w:t xml:space="preserve"> na počivališčih za avt</w:t>
      </w:r>
      <w:r w:rsidR="00B64B14" w:rsidRPr="00F71AA1">
        <w:rPr>
          <w:sz w:val="22"/>
          <w:szCs w:val="22"/>
          <w:lang w:eastAsia="sl-SI"/>
        </w:rPr>
        <w:t>odome</w:t>
      </w:r>
      <w:r w:rsidRPr="00F71AA1">
        <w:rPr>
          <w:sz w:val="22"/>
          <w:szCs w:val="22"/>
          <w:lang w:eastAsia="sl-SI"/>
        </w:rPr>
        <w:t>,</w:t>
      </w:r>
    </w:p>
    <w:p w:rsidR="005E1EE9" w:rsidRPr="005E1EE9" w:rsidRDefault="005E1EE9" w:rsidP="005E1EE9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  <w:rPrChange w:id="2" w:author="Damjan Napast" w:date="2018-06-20T13:28:00Z">
            <w:rPr>
              <w:lang w:eastAsia="sl-SI"/>
            </w:rPr>
          </w:rPrChange>
        </w:rPr>
      </w:pPr>
      <w:ins w:id="3" w:author="Damjan Napast" w:date="2018-06-20T13:28:00Z">
        <w:r w:rsidRPr="00F71AA1">
          <w:rPr>
            <w:sz w:val="22"/>
            <w:szCs w:val="22"/>
            <w:lang w:eastAsia="sl-SI"/>
          </w:rPr>
          <w:t>osebe, ki prenočujejo v kampih</w:t>
        </w:r>
        <w:r>
          <w:rPr>
            <w:sz w:val="22"/>
            <w:szCs w:val="22"/>
            <w:lang w:eastAsia="sl-SI"/>
          </w:rPr>
          <w:t xml:space="preserve"> in</w:t>
        </w:r>
      </w:ins>
    </w:p>
    <w:p w:rsidR="00E7205E" w:rsidRPr="00F71AA1" w:rsidRDefault="00E7205E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z</w:t>
      </w:r>
      <w:r w:rsidR="00CA5ADE" w:rsidRPr="00F71AA1">
        <w:rPr>
          <w:sz w:val="22"/>
          <w:szCs w:val="22"/>
          <w:lang w:eastAsia="sl-SI"/>
        </w:rPr>
        <w:t xml:space="preserve">a katere plača prenočišče občina </w:t>
      </w:r>
      <w:r w:rsidRPr="00F71AA1">
        <w:rPr>
          <w:sz w:val="22"/>
          <w:szCs w:val="22"/>
          <w:lang w:eastAsia="sl-SI"/>
        </w:rPr>
        <w:t>Kidričevo</w:t>
      </w:r>
      <w:ins w:id="4" w:author="Damjan Napast" w:date="2018-06-20T13:33:00Z">
        <w:r w:rsidR="005E1EE9">
          <w:rPr>
            <w:sz w:val="22"/>
            <w:szCs w:val="22"/>
            <w:lang w:eastAsia="sl-SI"/>
          </w:rPr>
          <w:t>.</w:t>
        </w:r>
      </w:ins>
    </w:p>
    <w:p w:rsidR="0029256B" w:rsidRDefault="0029256B" w:rsidP="0029256B">
      <w:pPr>
        <w:jc w:val="both"/>
        <w:rPr>
          <w:color w:val="FF0000"/>
          <w:sz w:val="22"/>
          <w:szCs w:val="22"/>
          <w:lang w:eastAsia="sl-SI"/>
        </w:rPr>
      </w:pPr>
    </w:p>
    <w:p w:rsidR="00B87616" w:rsidRPr="002E3AC1" w:rsidDel="005E1EE9" w:rsidRDefault="00B87616" w:rsidP="00B87616">
      <w:pPr>
        <w:pStyle w:val="Odstavekseznama"/>
        <w:numPr>
          <w:ilvl w:val="0"/>
          <w:numId w:val="12"/>
        </w:numPr>
        <w:jc w:val="both"/>
        <w:rPr>
          <w:del w:id="5" w:author="Damjan Napast" w:date="2018-06-20T13:28:00Z"/>
          <w:sz w:val="22"/>
          <w:szCs w:val="22"/>
          <w:lang w:eastAsia="sl-SI"/>
        </w:rPr>
      </w:pPr>
      <w:del w:id="6" w:author="Damjan Napast" w:date="2018-06-20T13:28:00Z">
        <w:r w:rsidRPr="002E3AC1" w:rsidDel="005E1EE9">
          <w:rPr>
            <w:sz w:val="22"/>
            <w:szCs w:val="22"/>
            <w:lang w:eastAsia="sl-SI"/>
          </w:rPr>
          <w:delText xml:space="preserve">Poleg zavezancev, ki so v </w:delText>
        </w:r>
        <w:r w:rsidDel="005E1EE9">
          <w:rPr>
            <w:sz w:val="22"/>
            <w:szCs w:val="22"/>
            <w:lang w:eastAsia="sl-SI"/>
          </w:rPr>
          <w:delText xml:space="preserve">drugem odstavku </w:delText>
        </w:r>
        <w:r w:rsidRPr="002E3AC1" w:rsidDel="005E1EE9">
          <w:rPr>
            <w:sz w:val="22"/>
            <w:szCs w:val="22"/>
            <w:lang w:eastAsia="sl-SI"/>
          </w:rPr>
          <w:delText xml:space="preserve">18. členu ZSRT-1 oproščeni plačila turistične </w:delText>
        </w:r>
        <w:r w:rsidDel="005E1EE9">
          <w:rPr>
            <w:sz w:val="22"/>
            <w:szCs w:val="22"/>
            <w:lang w:eastAsia="sl-SI"/>
          </w:rPr>
          <w:delText xml:space="preserve">takse </w:delText>
        </w:r>
        <w:r w:rsidRPr="002E3AC1" w:rsidDel="005E1EE9">
          <w:rPr>
            <w:sz w:val="22"/>
            <w:szCs w:val="22"/>
            <w:lang w:eastAsia="sl-SI"/>
          </w:rPr>
          <w:delText xml:space="preserve">za prenočevanje </w:delText>
        </w:r>
        <w:r w:rsidDel="005E1EE9">
          <w:rPr>
            <w:sz w:val="22"/>
            <w:szCs w:val="22"/>
            <w:lang w:eastAsia="sl-SI"/>
          </w:rPr>
          <w:delText>v višini 50 odstotkov</w:delText>
        </w:r>
        <w:r w:rsidRPr="002E3AC1" w:rsidDel="005E1EE9">
          <w:rPr>
            <w:sz w:val="22"/>
            <w:szCs w:val="22"/>
            <w:lang w:eastAsia="sl-SI"/>
          </w:rPr>
          <w:delText xml:space="preserve"> pod pogoji iz </w:delText>
        </w:r>
        <w:r w:rsidDel="005E1EE9">
          <w:rPr>
            <w:sz w:val="22"/>
            <w:szCs w:val="22"/>
            <w:lang w:eastAsia="sl-SI"/>
          </w:rPr>
          <w:delText>6</w:delText>
        </w:r>
        <w:r w:rsidRPr="002E3AC1" w:rsidDel="005E1EE9">
          <w:rPr>
            <w:sz w:val="22"/>
            <w:szCs w:val="22"/>
            <w:lang w:eastAsia="sl-SI"/>
          </w:rPr>
          <w:delText xml:space="preserve">. člena tega odloka, so dodatno oproščeni plačila turistične takse </w:delText>
        </w:r>
        <w:r w:rsidDel="005E1EE9">
          <w:rPr>
            <w:sz w:val="22"/>
            <w:szCs w:val="22"/>
            <w:lang w:eastAsia="sl-SI"/>
          </w:rPr>
          <w:delText>v višini 50 odstotkov tudi</w:delText>
        </w:r>
        <w:r w:rsidRPr="002E3AC1" w:rsidDel="005E1EE9">
          <w:rPr>
            <w:sz w:val="22"/>
            <w:szCs w:val="22"/>
            <w:lang w:eastAsia="sl-SI"/>
          </w:rPr>
          <w:delText>:</w:delText>
        </w:r>
      </w:del>
    </w:p>
    <w:p w:rsidR="00335DC0" w:rsidRPr="00F71AA1" w:rsidDel="005E1EE9" w:rsidRDefault="00B87616" w:rsidP="00570E0C">
      <w:pPr>
        <w:pStyle w:val="Odstavekseznama"/>
        <w:numPr>
          <w:ilvl w:val="0"/>
          <w:numId w:val="4"/>
        </w:numPr>
        <w:jc w:val="both"/>
        <w:rPr>
          <w:del w:id="7" w:author="Damjan Napast" w:date="2018-06-20T13:28:00Z"/>
          <w:sz w:val="22"/>
          <w:szCs w:val="22"/>
          <w:lang w:eastAsia="sl-SI"/>
        </w:rPr>
      </w:pPr>
      <w:del w:id="8" w:author="Damjan Napast" w:date="2018-06-20T13:28:00Z">
        <w:r w:rsidRPr="00F71AA1" w:rsidDel="005E1EE9">
          <w:rPr>
            <w:sz w:val="22"/>
            <w:szCs w:val="22"/>
            <w:lang w:eastAsia="sl-SI"/>
          </w:rPr>
          <w:lastRenderedPageBreak/>
          <w:delText>osebe, ki pren</w:delText>
        </w:r>
        <w:r w:rsidR="00CA5ADE" w:rsidRPr="00F71AA1" w:rsidDel="005E1EE9">
          <w:rPr>
            <w:sz w:val="22"/>
            <w:szCs w:val="22"/>
            <w:lang w:eastAsia="sl-SI"/>
          </w:rPr>
          <w:delText>očujejo v kampih</w:delText>
        </w:r>
      </w:del>
    </w:p>
    <w:p w:rsidR="000C5745" w:rsidDel="005E1EE9" w:rsidRDefault="00BE1B3C" w:rsidP="00BE1B3C">
      <w:pPr>
        <w:pStyle w:val="Odstavekseznama"/>
        <w:numPr>
          <w:ilvl w:val="0"/>
          <w:numId w:val="12"/>
        </w:numPr>
        <w:jc w:val="both"/>
        <w:rPr>
          <w:del w:id="9" w:author="Damjan Napast" w:date="2018-06-20T13:29:00Z"/>
          <w:sz w:val="22"/>
          <w:szCs w:val="22"/>
          <w:lang w:eastAsia="sl-SI"/>
        </w:rPr>
      </w:pPr>
      <w:del w:id="10" w:author="Damjan Napast" w:date="2018-06-20T13:29:00Z">
        <w:r w:rsidRPr="00BE1B3C" w:rsidDel="005E1EE9">
          <w:rPr>
            <w:sz w:val="22"/>
            <w:szCs w:val="22"/>
            <w:lang w:eastAsia="sl-SI"/>
          </w:rPr>
          <w:delText>Oprostitev</w:delText>
        </w:r>
        <w:r w:rsidR="006F573D" w:rsidDel="005E1EE9">
          <w:rPr>
            <w:sz w:val="22"/>
            <w:szCs w:val="22"/>
            <w:lang w:eastAsia="sl-SI"/>
          </w:rPr>
          <w:delText xml:space="preserve"> </w:delText>
        </w:r>
        <w:r w:rsidR="00B87616" w:rsidDel="005E1EE9">
          <w:rPr>
            <w:sz w:val="22"/>
            <w:szCs w:val="22"/>
            <w:lang w:eastAsia="sl-SI"/>
          </w:rPr>
          <w:delText xml:space="preserve">ali delna oprostitev </w:delText>
        </w:r>
        <w:r w:rsidR="006F573D" w:rsidDel="005E1EE9">
          <w:rPr>
            <w:sz w:val="22"/>
            <w:szCs w:val="22"/>
            <w:lang w:eastAsia="sl-SI"/>
          </w:rPr>
          <w:delText>plačila</w:delText>
        </w:r>
        <w:r w:rsidRPr="00BE1B3C" w:rsidDel="005E1EE9">
          <w:rPr>
            <w:sz w:val="22"/>
            <w:szCs w:val="22"/>
            <w:lang w:eastAsia="sl-SI"/>
          </w:rPr>
          <w:delText xml:space="preserve"> turistične takse iz prvega </w:delText>
        </w:r>
        <w:r w:rsidR="00B87616" w:rsidDel="005E1EE9">
          <w:rPr>
            <w:sz w:val="22"/>
            <w:szCs w:val="22"/>
            <w:lang w:eastAsia="sl-SI"/>
          </w:rPr>
          <w:delText xml:space="preserve">in drugega </w:delText>
        </w:r>
        <w:r w:rsidRPr="00BE1B3C" w:rsidDel="005E1EE9">
          <w:rPr>
            <w:sz w:val="22"/>
            <w:szCs w:val="22"/>
            <w:lang w:eastAsia="sl-SI"/>
          </w:rPr>
          <w:delText xml:space="preserve">odstavka tega člena se oprosti </w:delText>
        </w:r>
        <w:r w:rsidR="005E471D" w:rsidDel="005E1EE9">
          <w:rPr>
            <w:sz w:val="22"/>
            <w:szCs w:val="22"/>
            <w:lang w:eastAsia="sl-SI"/>
          </w:rPr>
          <w:delText>z odločbo pristojnega organa iz 2. člena tega odloka</w:delText>
        </w:r>
        <w:r w:rsidR="00E62CAD" w:rsidDel="005E1EE9">
          <w:rPr>
            <w:sz w:val="22"/>
            <w:szCs w:val="22"/>
            <w:lang w:eastAsia="sl-SI"/>
          </w:rPr>
          <w:delText xml:space="preserve">, kot slednje predpisuje </w:delText>
        </w:r>
        <w:r w:rsidR="00EE4663" w:rsidDel="005E1EE9">
          <w:rPr>
            <w:sz w:val="22"/>
            <w:szCs w:val="22"/>
            <w:lang w:eastAsia="sl-SI"/>
          </w:rPr>
          <w:delText>četrti</w:delText>
        </w:r>
        <w:r w:rsidR="00E62CAD" w:rsidDel="005E1EE9">
          <w:rPr>
            <w:sz w:val="22"/>
            <w:szCs w:val="22"/>
            <w:lang w:eastAsia="sl-SI"/>
          </w:rPr>
          <w:delText xml:space="preserve"> odstavek 6. člena tega odloka. </w:delText>
        </w:r>
      </w:del>
    </w:p>
    <w:p w:rsidR="000A0BC9" w:rsidRDefault="000A0BC9" w:rsidP="00D546F7">
      <w:pPr>
        <w:jc w:val="both"/>
        <w:rPr>
          <w:color w:val="FF0000"/>
          <w:sz w:val="22"/>
          <w:szCs w:val="22"/>
          <w:lang w:eastAsia="sl-SI"/>
        </w:rPr>
      </w:pPr>
    </w:p>
    <w:p w:rsidR="006F573D" w:rsidRDefault="006F573D" w:rsidP="006F573D">
      <w:pPr>
        <w:overflowPunct w:val="0"/>
        <w:autoSpaceDE w:val="0"/>
        <w:autoSpaceDN w:val="0"/>
        <w:adjustRightInd w:val="0"/>
        <w:textAlignment w:val="baseline"/>
        <w:rPr>
          <w:ins w:id="11" w:author="Damjan Napast" w:date="2018-06-20T13:29:00Z"/>
          <w:sz w:val="22"/>
          <w:szCs w:val="22"/>
        </w:rPr>
      </w:pPr>
    </w:p>
    <w:p w:rsidR="005E1EE9" w:rsidRPr="005E1EE9" w:rsidRDefault="005E1EE9" w:rsidP="006F573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6D43DD" w:rsidRPr="005E1EE9" w:rsidRDefault="006D43DD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5E1EE9">
        <w:rPr>
          <w:sz w:val="22"/>
          <w:szCs w:val="22"/>
        </w:rPr>
        <w:t>člen</w:t>
      </w:r>
    </w:p>
    <w:p w:rsidR="006D43DD" w:rsidRPr="005E1EE9" w:rsidRDefault="006D43DD" w:rsidP="006D43D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5E1EE9">
        <w:rPr>
          <w:sz w:val="22"/>
          <w:szCs w:val="22"/>
        </w:rPr>
        <w:t xml:space="preserve">(dokazila </w:t>
      </w:r>
      <w:del w:id="12" w:author="Damjan Napast" w:date="2018-06-20T13:27:00Z">
        <w:r w:rsidR="00720713" w:rsidRPr="005E1EE9" w:rsidDel="005E1EE9">
          <w:rPr>
            <w:sz w:val="22"/>
            <w:szCs w:val="22"/>
          </w:rPr>
          <w:delText xml:space="preserve">in vloga </w:delText>
        </w:r>
      </w:del>
      <w:r w:rsidRPr="005E1EE9">
        <w:rPr>
          <w:sz w:val="22"/>
          <w:szCs w:val="22"/>
        </w:rPr>
        <w:t>za oprostit</w:t>
      </w:r>
      <w:r w:rsidR="00FC4AE9" w:rsidRPr="005E1EE9">
        <w:rPr>
          <w:sz w:val="22"/>
          <w:szCs w:val="22"/>
        </w:rPr>
        <w:t>e</w:t>
      </w:r>
      <w:r w:rsidRPr="005E1EE9">
        <w:rPr>
          <w:sz w:val="22"/>
          <w:szCs w:val="22"/>
        </w:rPr>
        <w:t>v)</w:t>
      </w:r>
    </w:p>
    <w:p w:rsidR="006D43DD" w:rsidRPr="005E1EE9" w:rsidRDefault="006D43DD" w:rsidP="00D417C7">
      <w:pPr>
        <w:jc w:val="both"/>
        <w:rPr>
          <w:sz w:val="22"/>
          <w:szCs w:val="22"/>
          <w:lang w:eastAsia="sl-SI"/>
        </w:rPr>
      </w:pPr>
    </w:p>
    <w:p w:rsidR="008B1F74" w:rsidRPr="005E1EE9" w:rsidRDefault="00445B93" w:rsidP="008C2F06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5E1EE9">
        <w:rPr>
          <w:sz w:val="22"/>
          <w:szCs w:val="22"/>
          <w:lang w:eastAsia="sl-SI"/>
        </w:rPr>
        <w:t>Kot dokazilo za oprostitev plačila turistične takse za učence, dijake in študente ter njihove vodje oziroma mentorje, za udeležbo na strokovnih ekskurzij</w:t>
      </w:r>
      <w:r w:rsidR="00940142" w:rsidRPr="005E1EE9">
        <w:rPr>
          <w:sz w:val="22"/>
          <w:szCs w:val="22"/>
          <w:lang w:eastAsia="sl-SI"/>
        </w:rPr>
        <w:t>ah</w:t>
      </w:r>
      <w:r w:rsidRPr="005E1EE9">
        <w:rPr>
          <w:sz w:val="22"/>
          <w:szCs w:val="22"/>
          <w:lang w:eastAsia="sl-SI"/>
        </w:rPr>
        <w:t xml:space="preserve"> in podobnih oblik</w:t>
      </w:r>
      <w:r w:rsidR="00940142" w:rsidRPr="005E1EE9">
        <w:rPr>
          <w:sz w:val="22"/>
          <w:szCs w:val="22"/>
          <w:lang w:eastAsia="sl-SI"/>
        </w:rPr>
        <w:t>ah</w:t>
      </w:r>
      <w:r w:rsidRPr="005E1EE9">
        <w:rPr>
          <w:sz w:val="22"/>
          <w:szCs w:val="22"/>
          <w:lang w:eastAsia="sl-SI"/>
        </w:rPr>
        <w:t xml:space="preserve"> dela, ki jih izvajajo na nepridobitni podlagi vzgojno-izobraževalne ustanove, se šteje</w:t>
      </w:r>
      <w:r w:rsidR="00940142" w:rsidRPr="005E1EE9">
        <w:rPr>
          <w:sz w:val="22"/>
          <w:szCs w:val="22"/>
          <w:lang w:eastAsia="sl-SI"/>
        </w:rPr>
        <w:t>jo tiste vzgojno-izobraževalne ustanove, ki so kot take navedene na</w:t>
      </w:r>
      <w:r w:rsidRPr="005E1EE9">
        <w:rPr>
          <w:sz w:val="22"/>
          <w:szCs w:val="22"/>
          <w:lang w:eastAsia="sl-SI"/>
        </w:rPr>
        <w:t xml:space="preserve"> sezn</w:t>
      </w:r>
      <w:r w:rsidR="00940142" w:rsidRPr="005E1EE9">
        <w:rPr>
          <w:sz w:val="22"/>
          <w:szCs w:val="22"/>
          <w:lang w:eastAsia="sl-SI"/>
        </w:rPr>
        <w:t>a</w:t>
      </w:r>
      <w:r w:rsidRPr="005E1EE9">
        <w:rPr>
          <w:sz w:val="22"/>
          <w:szCs w:val="22"/>
          <w:lang w:eastAsia="sl-SI"/>
        </w:rPr>
        <w:t>m</w:t>
      </w:r>
      <w:r w:rsidR="00940142" w:rsidRPr="005E1EE9">
        <w:rPr>
          <w:sz w:val="22"/>
          <w:szCs w:val="22"/>
          <w:lang w:eastAsia="sl-SI"/>
        </w:rPr>
        <w:t>u</w:t>
      </w:r>
      <w:r w:rsidRPr="005E1EE9">
        <w:rPr>
          <w:sz w:val="22"/>
          <w:szCs w:val="22"/>
          <w:lang w:eastAsia="sl-SI"/>
        </w:rPr>
        <w:t xml:space="preserve">, ki je objavljen </w:t>
      </w:r>
      <w:r w:rsidR="008B1F74" w:rsidRPr="005E1EE9">
        <w:rPr>
          <w:sz w:val="22"/>
          <w:szCs w:val="22"/>
          <w:lang w:eastAsia="sl-SI"/>
        </w:rPr>
        <w:t xml:space="preserve">na spletni strani ministrstva </w:t>
      </w:r>
      <w:r w:rsidRPr="005E1EE9">
        <w:rPr>
          <w:sz w:val="22"/>
          <w:szCs w:val="22"/>
          <w:lang w:eastAsia="sl-SI"/>
        </w:rPr>
        <w:t>pristojnega za izobraževanje</w:t>
      </w:r>
      <w:r w:rsidR="008B1F74" w:rsidRPr="005E1EE9">
        <w:rPr>
          <w:sz w:val="22"/>
          <w:szCs w:val="22"/>
          <w:lang w:eastAsia="sl-SI"/>
        </w:rPr>
        <w:t xml:space="preserve">. </w:t>
      </w:r>
      <w:r w:rsidR="008C2F06" w:rsidRPr="005E1EE9">
        <w:rPr>
          <w:sz w:val="22"/>
          <w:szCs w:val="22"/>
          <w:lang w:eastAsia="sl-SI"/>
        </w:rPr>
        <w:t xml:space="preserve">Oprostitev plačila turistične takse velja tudi za vzgojno-izobraževalne ustanove </w:t>
      </w:r>
      <w:r w:rsidR="00892E53" w:rsidRPr="005E1EE9">
        <w:rPr>
          <w:sz w:val="22"/>
          <w:szCs w:val="22"/>
          <w:lang w:eastAsia="sl-SI"/>
        </w:rPr>
        <w:t xml:space="preserve">iz zamejstva. </w:t>
      </w:r>
      <w:r w:rsidR="00DB44BD" w:rsidRPr="005E1EE9">
        <w:rPr>
          <w:sz w:val="22"/>
          <w:szCs w:val="22"/>
          <w:lang w:eastAsia="sl-SI"/>
        </w:rPr>
        <w:t>Nastanitveni obrat pred oprostitvijo plačila preveri ali je vzgojno-izobraževalna ustanove na seznamu</w:t>
      </w:r>
      <w:r w:rsidR="00892E53" w:rsidRPr="005E1EE9">
        <w:rPr>
          <w:sz w:val="22"/>
          <w:szCs w:val="22"/>
          <w:lang w:eastAsia="sl-SI"/>
        </w:rPr>
        <w:t xml:space="preserve"> oz. iz zamejstva</w:t>
      </w:r>
      <w:r w:rsidR="00DB44BD" w:rsidRPr="005E1EE9">
        <w:rPr>
          <w:sz w:val="22"/>
          <w:szCs w:val="22"/>
          <w:lang w:eastAsia="sl-SI"/>
        </w:rPr>
        <w:t xml:space="preserve"> i</w:t>
      </w:r>
      <w:r w:rsidR="001E3AB3" w:rsidRPr="005E1EE9">
        <w:rPr>
          <w:sz w:val="22"/>
          <w:szCs w:val="22"/>
          <w:lang w:eastAsia="sl-SI"/>
        </w:rPr>
        <w:t>n sledenje vpiše v evidenco iz 9</w:t>
      </w:r>
      <w:r w:rsidR="00DB44BD" w:rsidRPr="005E1EE9">
        <w:rPr>
          <w:sz w:val="22"/>
          <w:szCs w:val="22"/>
          <w:lang w:eastAsia="sl-SI"/>
        </w:rPr>
        <w:t>. člena tega odloka.</w:t>
      </w:r>
    </w:p>
    <w:p w:rsidR="00445B93" w:rsidRPr="005E1EE9" w:rsidRDefault="00445B93" w:rsidP="00C167DE">
      <w:pPr>
        <w:jc w:val="both"/>
        <w:rPr>
          <w:sz w:val="22"/>
          <w:szCs w:val="22"/>
          <w:lang w:eastAsia="sl-SI"/>
        </w:rPr>
      </w:pPr>
    </w:p>
    <w:p w:rsidR="008B1F74" w:rsidRPr="005E1EE9" w:rsidRDefault="00FC0C46" w:rsidP="00E62CAD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5E1EE9">
        <w:rPr>
          <w:sz w:val="22"/>
          <w:szCs w:val="22"/>
          <w:lang w:eastAsia="sl-SI"/>
        </w:rPr>
        <w:t>Do oprostitve plačila turistične takse so v skladu s šesto alinejo prvega odstavka 18. člena ZSRT-1 upravičene tiste osebe, ki se udeležijo letovanj, ki jih organizira društvo, ki del</w:t>
      </w:r>
      <w:r w:rsidR="00D25F99" w:rsidRPr="005E1EE9">
        <w:rPr>
          <w:sz w:val="22"/>
          <w:szCs w:val="22"/>
          <w:lang w:eastAsia="sl-SI"/>
        </w:rPr>
        <w:t>ujejo v javnem interesu in ima</w:t>
      </w:r>
      <w:r w:rsidRPr="005E1EE9">
        <w:rPr>
          <w:sz w:val="22"/>
          <w:szCs w:val="22"/>
          <w:lang w:eastAsia="sl-SI"/>
        </w:rPr>
        <w:t xml:space="preserve"> o slednjem ustrezna </w:t>
      </w:r>
      <w:r w:rsidR="003B0F35" w:rsidRPr="005E1EE9">
        <w:rPr>
          <w:sz w:val="22"/>
          <w:szCs w:val="22"/>
          <w:lang w:eastAsia="sl-SI"/>
        </w:rPr>
        <w:t>dokazil</w:t>
      </w:r>
      <w:r w:rsidRPr="005E1EE9">
        <w:rPr>
          <w:sz w:val="22"/>
          <w:szCs w:val="22"/>
          <w:lang w:eastAsia="sl-SI"/>
        </w:rPr>
        <w:t>a</w:t>
      </w:r>
      <w:r w:rsidR="003B0F35" w:rsidRPr="005E1EE9">
        <w:rPr>
          <w:sz w:val="22"/>
          <w:szCs w:val="22"/>
          <w:lang w:eastAsia="sl-SI"/>
        </w:rPr>
        <w:t xml:space="preserve">, </w:t>
      </w:r>
      <w:r w:rsidRPr="005E1EE9">
        <w:rPr>
          <w:sz w:val="22"/>
          <w:szCs w:val="22"/>
          <w:lang w:eastAsia="sl-SI"/>
        </w:rPr>
        <w:t>to je</w:t>
      </w:r>
      <w:r w:rsidR="003B0F35" w:rsidRPr="005E1EE9">
        <w:rPr>
          <w:sz w:val="22"/>
          <w:szCs w:val="22"/>
          <w:lang w:eastAsia="sl-SI"/>
        </w:rPr>
        <w:t xml:space="preserve"> sklep pristojnega organa, ki je društvu dodelilo tak status</w:t>
      </w:r>
      <w:r w:rsidR="00D54C00" w:rsidRPr="005E1EE9">
        <w:rPr>
          <w:sz w:val="22"/>
          <w:szCs w:val="22"/>
          <w:lang w:eastAsia="sl-SI"/>
        </w:rPr>
        <w:t xml:space="preserve"> in katerega sklep je veljav</w:t>
      </w:r>
      <w:r w:rsidR="00D25F99" w:rsidRPr="005E1EE9">
        <w:rPr>
          <w:sz w:val="22"/>
          <w:szCs w:val="22"/>
          <w:lang w:eastAsia="sl-SI"/>
        </w:rPr>
        <w:t>en na dan koriščenja prenočitev.</w:t>
      </w:r>
      <w:r w:rsidR="00D54C00" w:rsidRPr="005E1EE9">
        <w:rPr>
          <w:sz w:val="22"/>
          <w:szCs w:val="22"/>
          <w:lang w:eastAsia="sl-SI"/>
        </w:rPr>
        <w:t xml:space="preserve"> </w:t>
      </w:r>
      <w:r w:rsidR="00D25F99" w:rsidRPr="005E1EE9">
        <w:rPr>
          <w:sz w:val="22"/>
          <w:szCs w:val="22"/>
          <w:lang w:eastAsia="sl-SI"/>
        </w:rPr>
        <w:t>N</w:t>
      </w:r>
      <w:r w:rsidR="003B0F35" w:rsidRPr="005E1EE9">
        <w:rPr>
          <w:sz w:val="22"/>
          <w:szCs w:val="22"/>
          <w:lang w:eastAsia="sl-SI"/>
        </w:rPr>
        <w:t xml:space="preserve">astanitveni </w:t>
      </w:r>
      <w:r w:rsidRPr="005E1EE9">
        <w:rPr>
          <w:sz w:val="22"/>
          <w:szCs w:val="22"/>
          <w:lang w:eastAsia="sl-SI"/>
        </w:rPr>
        <w:t>obrat</w:t>
      </w:r>
      <w:r w:rsidR="003B0F35" w:rsidRPr="005E1EE9">
        <w:rPr>
          <w:sz w:val="22"/>
          <w:szCs w:val="22"/>
          <w:lang w:eastAsia="sl-SI"/>
        </w:rPr>
        <w:t xml:space="preserve"> </w:t>
      </w:r>
      <w:r w:rsidRPr="005E1EE9">
        <w:rPr>
          <w:sz w:val="22"/>
          <w:szCs w:val="22"/>
          <w:lang w:eastAsia="sl-SI"/>
        </w:rPr>
        <w:t>pred oprostitvijo plačila turistične tak</w:t>
      </w:r>
      <w:r w:rsidR="00D25F99" w:rsidRPr="005E1EE9">
        <w:rPr>
          <w:sz w:val="22"/>
          <w:szCs w:val="22"/>
          <w:lang w:eastAsia="sl-SI"/>
        </w:rPr>
        <w:t>s</w:t>
      </w:r>
      <w:r w:rsidRPr="005E1EE9">
        <w:rPr>
          <w:sz w:val="22"/>
          <w:szCs w:val="22"/>
          <w:lang w:eastAsia="sl-SI"/>
        </w:rPr>
        <w:t>e</w:t>
      </w:r>
      <w:r w:rsidR="00940142" w:rsidRPr="005E1EE9">
        <w:rPr>
          <w:sz w:val="22"/>
          <w:szCs w:val="22"/>
          <w:lang w:eastAsia="sl-SI"/>
        </w:rPr>
        <w:t>,</w:t>
      </w:r>
      <w:r w:rsidR="00D25F99" w:rsidRPr="005E1EE9">
        <w:rPr>
          <w:sz w:val="22"/>
          <w:szCs w:val="22"/>
          <w:lang w:eastAsia="sl-SI"/>
        </w:rPr>
        <w:t xml:space="preserve"> preveri veljavnost </w:t>
      </w:r>
      <w:r w:rsidR="00940142" w:rsidRPr="005E1EE9">
        <w:rPr>
          <w:sz w:val="22"/>
          <w:szCs w:val="22"/>
          <w:lang w:eastAsia="sl-SI"/>
        </w:rPr>
        <w:t xml:space="preserve">takega </w:t>
      </w:r>
      <w:r w:rsidR="00D25F99" w:rsidRPr="005E1EE9">
        <w:rPr>
          <w:sz w:val="22"/>
          <w:szCs w:val="22"/>
          <w:lang w:eastAsia="sl-SI"/>
        </w:rPr>
        <w:t>sklepa</w:t>
      </w:r>
      <w:r w:rsidR="004E6652" w:rsidRPr="005E1EE9">
        <w:rPr>
          <w:sz w:val="22"/>
          <w:szCs w:val="22"/>
          <w:lang w:eastAsia="sl-SI"/>
        </w:rPr>
        <w:t xml:space="preserve">, oz. iz javno dostopnih podatkov (npr. spletne strani, uradni list…) preveri ali ima društvo status v javnem interesu </w:t>
      </w:r>
      <w:r w:rsidR="00DB44BD" w:rsidRPr="005E1EE9">
        <w:rPr>
          <w:sz w:val="22"/>
          <w:szCs w:val="22"/>
          <w:lang w:eastAsia="sl-SI"/>
        </w:rPr>
        <w:t xml:space="preserve">in slednje vpiše v evidenco iz </w:t>
      </w:r>
      <w:r w:rsidR="001E3AB3" w:rsidRPr="005E1EE9">
        <w:rPr>
          <w:sz w:val="22"/>
          <w:szCs w:val="22"/>
          <w:lang w:eastAsia="sl-SI"/>
        </w:rPr>
        <w:t>9</w:t>
      </w:r>
      <w:r w:rsidR="00DB44BD" w:rsidRPr="005E1EE9">
        <w:rPr>
          <w:sz w:val="22"/>
          <w:szCs w:val="22"/>
          <w:lang w:eastAsia="sl-SI"/>
        </w:rPr>
        <w:t>. člena tega odloka</w:t>
      </w:r>
      <w:r w:rsidRPr="005E1EE9">
        <w:rPr>
          <w:sz w:val="22"/>
          <w:szCs w:val="22"/>
          <w:lang w:eastAsia="sl-SI"/>
        </w:rPr>
        <w:t>.</w:t>
      </w:r>
    </w:p>
    <w:p w:rsidR="00DB44BD" w:rsidRPr="005E1EE9" w:rsidRDefault="00DB44BD" w:rsidP="00DB44BD">
      <w:pPr>
        <w:jc w:val="both"/>
        <w:rPr>
          <w:sz w:val="22"/>
          <w:szCs w:val="22"/>
          <w:lang w:eastAsia="sl-SI"/>
        </w:rPr>
      </w:pPr>
    </w:p>
    <w:p w:rsidR="00DB44BD" w:rsidRPr="005E1EE9" w:rsidRDefault="00DB44BD" w:rsidP="00DB44BD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5E1EE9">
        <w:rPr>
          <w:sz w:val="22"/>
          <w:szCs w:val="22"/>
          <w:lang w:eastAsia="sl-SI"/>
        </w:rPr>
        <w:t>Do</w:t>
      </w:r>
      <w:r w:rsidR="004E6652" w:rsidRPr="005E1EE9">
        <w:rPr>
          <w:sz w:val="22"/>
          <w:szCs w:val="22"/>
          <w:lang w:eastAsia="sl-SI"/>
        </w:rPr>
        <w:t xml:space="preserve"> 50 odstotne</w:t>
      </w:r>
      <w:r w:rsidRPr="005E1EE9">
        <w:rPr>
          <w:sz w:val="22"/>
          <w:szCs w:val="22"/>
          <w:lang w:eastAsia="sl-SI"/>
        </w:rPr>
        <w:t xml:space="preserve"> oprostitve plačila turistične takse so v skladu z drugo alinejo drugega odstavka 18. člena ZSRT-1 upravičene zgolj tiste osebe</w:t>
      </w:r>
      <w:r w:rsidR="004E6652" w:rsidRPr="005E1EE9">
        <w:rPr>
          <w:sz w:val="22"/>
          <w:szCs w:val="22"/>
          <w:lang w:eastAsia="sl-SI"/>
        </w:rPr>
        <w:t>, ki so stare od 18. do 30. let</w:t>
      </w:r>
      <w:r w:rsidRPr="005E1EE9">
        <w:rPr>
          <w:sz w:val="22"/>
          <w:szCs w:val="22"/>
          <w:lang w:eastAsia="sl-SI"/>
        </w:rPr>
        <w:t>, ki prenočijo v nastanitvenih obratih, ki so vključeni v mednarodno mrežo mladinskih prenočišč (IYHF), katerih članstvo za Slovenijo vodi Popotniško združenje Slovenije na svojih spletnih straneh.</w:t>
      </w:r>
    </w:p>
    <w:p w:rsidR="00FC0C46" w:rsidRPr="005E1EE9" w:rsidRDefault="00FC0C46" w:rsidP="00FC0C46">
      <w:pPr>
        <w:jc w:val="both"/>
        <w:rPr>
          <w:sz w:val="22"/>
          <w:szCs w:val="22"/>
          <w:lang w:eastAsia="sl-SI"/>
        </w:rPr>
      </w:pPr>
    </w:p>
    <w:p w:rsidR="00A822D0" w:rsidRPr="005E1EE9" w:rsidDel="005E1EE9" w:rsidRDefault="005E471D" w:rsidP="00E62CAD">
      <w:pPr>
        <w:pStyle w:val="Odstavekseznama"/>
        <w:numPr>
          <w:ilvl w:val="0"/>
          <w:numId w:val="23"/>
        </w:numPr>
        <w:jc w:val="both"/>
        <w:rPr>
          <w:del w:id="13" w:author="Damjan Napast" w:date="2018-06-20T13:30:00Z"/>
          <w:sz w:val="22"/>
          <w:szCs w:val="22"/>
          <w:lang w:eastAsia="sl-SI"/>
        </w:rPr>
      </w:pPr>
      <w:del w:id="14" w:author="Damjan Napast" w:date="2018-06-20T13:30:00Z">
        <w:r w:rsidRPr="005E1EE9" w:rsidDel="005E1EE9">
          <w:rPr>
            <w:sz w:val="22"/>
            <w:szCs w:val="22"/>
            <w:lang w:eastAsia="sl-SI"/>
          </w:rPr>
          <w:delText>Odločbo</w:delText>
        </w:r>
        <w:r w:rsidR="00D642BB" w:rsidRPr="005E1EE9" w:rsidDel="005E1EE9">
          <w:rPr>
            <w:sz w:val="22"/>
            <w:szCs w:val="22"/>
            <w:lang w:eastAsia="sl-SI"/>
          </w:rPr>
          <w:delText xml:space="preserve"> </w:delText>
        </w:r>
        <w:r w:rsidR="00D25F99" w:rsidRPr="005E1EE9" w:rsidDel="005E1EE9">
          <w:rPr>
            <w:sz w:val="22"/>
            <w:szCs w:val="22"/>
            <w:lang w:eastAsia="sl-SI"/>
          </w:rPr>
          <w:delText xml:space="preserve">o </w:delText>
        </w:r>
        <w:r w:rsidR="00A822D0" w:rsidRPr="005E1EE9" w:rsidDel="005E1EE9">
          <w:rPr>
            <w:sz w:val="22"/>
            <w:szCs w:val="22"/>
            <w:lang w:eastAsia="sl-SI"/>
          </w:rPr>
          <w:delText>oprostitv</w:delText>
        </w:r>
        <w:r w:rsidR="00D25F99" w:rsidRPr="005E1EE9" w:rsidDel="005E1EE9">
          <w:rPr>
            <w:sz w:val="22"/>
            <w:szCs w:val="22"/>
            <w:lang w:eastAsia="sl-SI"/>
          </w:rPr>
          <w:delText>i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 </w:delText>
        </w:r>
        <w:r w:rsidR="00DB44BD" w:rsidRPr="005E1EE9" w:rsidDel="005E1EE9">
          <w:rPr>
            <w:sz w:val="22"/>
            <w:szCs w:val="22"/>
            <w:lang w:eastAsia="sl-SI"/>
          </w:rPr>
          <w:delText xml:space="preserve">ali delni oprostitvi 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plačila </w:delText>
        </w:r>
        <w:r w:rsidR="00DB44BD" w:rsidRPr="005E1EE9" w:rsidDel="005E1EE9">
          <w:rPr>
            <w:sz w:val="22"/>
            <w:szCs w:val="22"/>
            <w:lang w:eastAsia="sl-SI"/>
          </w:rPr>
          <w:delText>t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uristične takse za zavezance iz </w:delText>
        </w:r>
        <w:r w:rsidR="00DB44BD" w:rsidRPr="005E1EE9" w:rsidDel="005E1EE9">
          <w:rPr>
            <w:sz w:val="22"/>
            <w:szCs w:val="22"/>
            <w:lang w:eastAsia="sl-SI"/>
          </w:rPr>
          <w:delText>prvega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 </w:delText>
        </w:r>
        <w:r w:rsidR="00D642BB" w:rsidRPr="005E1EE9" w:rsidDel="005E1EE9">
          <w:rPr>
            <w:sz w:val="22"/>
            <w:szCs w:val="22"/>
            <w:lang w:eastAsia="sl-SI"/>
          </w:rPr>
          <w:delText xml:space="preserve">in </w:delText>
        </w:r>
        <w:r w:rsidR="00DB44BD" w:rsidRPr="005E1EE9" w:rsidDel="005E1EE9">
          <w:rPr>
            <w:sz w:val="22"/>
            <w:szCs w:val="22"/>
            <w:lang w:eastAsia="sl-SI"/>
          </w:rPr>
          <w:delText xml:space="preserve">drugega odstavka 5. člena tega odloka </w:delText>
        </w:r>
        <w:r w:rsidRPr="005E1EE9" w:rsidDel="005E1EE9">
          <w:rPr>
            <w:sz w:val="22"/>
            <w:szCs w:val="22"/>
            <w:lang w:eastAsia="sl-SI"/>
          </w:rPr>
          <w:delText>izda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 občinski organ</w:delText>
        </w:r>
        <w:r w:rsidR="00D25F99" w:rsidRPr="005E1EE9" w:rsidDel="005E1EE9">
          <w:rPr>
            <w:sz w:val="22"/>
            <w:szCs w:val="22"/>
            <w:lang w:eastAsia="sl-SI"/>
          </w:rPr>
          <w:delText xml:space="preserve"> iz </w:delText>
        </w:r>
        <w:r w:rsidR="00BD37B1" w:rsidRPr="005E1EE9" w:rsidDel="005E1EE9">
          <w:rPr>
            <w:sz w:val="22"/>
            <w:szCs w:val="22"/>
            <w:lang w:eastAsia="sl-SI"/>
          </w:rPr>
          <w:delText>2</w:delText>
        </w:r>
        <w:r w:rsidR="00D25F99" w:rsidRPr="005E1EE9" w:rsidDel="005E1EE9">
          <w:rPr>
            <w:sz w:val="22"/>
            <w:szCs w:val="22"/>
            <w:lang w:eastAsia="sl-SI"/>
          </w:rPr>
          <w:delText>. člena tega odloka</w:delText>
        </w:r>
        <w:r w:rsidR="00A822D0" w:rsidRPr="005E1EE9" w:rsidDel="005E1EE9">
          <w:rPr>
            <w:sz w:val="22"/>
            <w:szCs w:val="22"/>
            <w:lang w:eastAsia="sl-SI"/>
          </w:rPr>
          <w:delText>, na podlagi pisne vloge</w:delText>
        </w:r>
        <w:r w:rsidR="00D642BB" w:rsidRPr="005E1EE9" w:rsidDel="005E1EE9">
          <w:rPr>
            <w:sz w:val="22"/>
            <w:szCs w:val="22"/>
            <w:lang w:eastAsia="sl-SI"/>
          </w:rPr>
          <w:delText xml:space="preserve"> zavezanca, ki jo slednji </w:delText>
        </w:r>
        <w:r w:rsidR="00A822D0" w:rsidRPr="005E1EE9" w:rsidDel="005E1EE9">
          <w:rPr>
            <w:sz w:val="22"/>
            <w:szCs w:val="22"/>
            <w:lang w:eastAsia="sl-SI"/>
          </w:rPr>
          <w:delText>predlož</w:delText>
        </w:r>
        <w:r w:rsidR="00D25F99" w:rsidRPr="005E1EE9" w:rsidDel="005E1EE9">
          <w:rPr>
            <w:sz w:val="22"/>
            <w:szCs w:val="22"/>
            <w:lang w:eastAsia="sl-SI"/>
          </w:rPr>
          <w:delText>iti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 najmanj 30 dni pred prvo prenočitvijo</w:delText>
        </w:r>
        <w:r w:rsidR="00E62CAD" w:rsidRPr="005E1EE9" w:rsidDel="005E1EE9">
          <w:rPr>
            <w:sz w:val="22"/>
            <w:szCs w:val="22"/>
            <w:lang w:eastAsia="sl-SI"/>
          </w:rPr>
          <w:delText xml:space="preserve"> za katero se oprostitev plačila turistične takse nanaša</w:delText>
        </w:r>
        <w:r w:rsidR="00D25F99" w:rsidRPr="005E1EE9" w:rsidDel="005E1EE9">
          <w:rPr>
            <w:sz w:val="22"/>
            <w:szCs w:val="22"/>
            <w:lang w:eastAsia="sl-SI"/>
          </w:rPr>
          <w:delText>. Vloga</w:delText>
        </w:r>
        <w:r w:rsidR="00A822D0" w:rsidRPr="005E1EE9" w:rsidDel="005E1EE9">
          <w:rPr>
            <w:sz w:val="22"/>
            <w:szCs w:val="22"/>
            <w:lang w:eastAsia="sl-SI"/>
          </w:rPr>
          <w:delText xml:space="preserve"> mora vsebovati:</w:delText>
        </w:r>
      </w:del>
    </w:p>
    <w:p w:rsidR="00A822D0" w:rsidRPr="005E1EE9" w:rsidDel="005E1EE9" w:rsidRDefault="00A822D0" w:rsidP="006C21FF">
      <w:pPr>
        <w:numPr>
          <w:ilvl w:val="0"/>
          <w:numId w:val="3"/>
        </w:numPr>
        <w:contextualSpacing/>
        <w:jc w:val="both"/>
        <w:rPr>
          <w:del w:id="15" w:author="Damjan Napast" w:date="2018-06-20T13:30:00Z"/>
          <w:sz w:val="22"/>
          <w:szCs w:val="22"/>
          <w:lang w:eastAsia="sl-SI"/>
        </w:rPr>
      </w:pPr>
      <w:del w:id="16" w:author="Damjan Napast" w:date="2018-06-20T13:30:00Z">
        <w:r w:rsidRPr="005E1EE9" w:rsidDel="005E1EE9">
          <w:rPr>
            <w:sz w:val="22"/>
            <w:szCs w:val="22"/>
            <w:lang w:eastAsia="sl-SI"/>
          </w:rPr>
          <w:delText>p</w:delText>
        </w:r>
        <w:r w:rsidR="00DB44BD" w:rsidRPr="005E1EE9" w:rsidDel="005E1EE9">
          <w:rPr>
            <w:sz w:val="22"/>
            <w:szCs w:val="22"/>
            <w:lang w:eastAsia="sl-SI"/>
          </w:rPr>
          <w:delText>odatke o organizatorju programa,</w:delText>
        </w:r>
      </w:del>
    </w:p>
    <w:p w:rsidR="00A822D0" w:rsidRPr="005E1EE9" w:rsidDel="005E1EE9" w:rsidRDefault="00DB44BD" w:rsidP="006C21FF">
      <w:pPr>
        <w:numPr>
          <w:ilvl w:val="0"/>
          <w:numId w:val="3"/>
        </w:numPr>
        <w:contextualSpacing/>
        <w:jc w:val="both"/>
        <w:rPr>
          <w:del w:id="17" w:author="Damjan Napast" w:date="2018-06-20T13:30:00Z"/>
          <w:sz w:val="22"/>
          <w:szCs w:val="22"/>
          <w:lang w:eastAsia="sl-SI"/>
        </w:rPr>
      </w:pPr>
      <w:del w:id="18" w:author="Damjan Napast" w:date="2018-06-20T13:30:00Z">
        <w:r w:rsidRPr="005E1EE9" w:rsidDel="005E1EE9">
          <w:rPr>
            <w:sz w:val="22"/>
            <w:szCs w:val="22"/>
            <w:lang w:eastAsia="sl-SI"/>
          </w:rPr>
          <w:delText>podroben opis programa,</w:delText>
        </w:r>
      </w:del>
    </w:p>
    <w:p w:rsidR="00A822D0" w:rsidRPr="005E1EE9" w:rsidDel="005E1EE9" w:rsidRDefault="00A822D0" w:rsidP="006C21FF">
      <w:pPr>
        <w:numPr>
          <w:ilvl w:val="0"/>
          <w:numId w:val="3"/>
        </w:numPr>
        <w:contextualSpacing/>
        <w:jc w:val="both"/>
        <w:rPr>
          <w:del w:id="19" w:author="Damjan Napast" w:date="2018-06-20T13:30:00Z"/>
          <w:sz w:val="22"/>
          <w:szCs w:val="22"/>
          <w:lang w:eastAsia="sl-SI"/>
        </w:rPr>
      </w:pPr>
      <w:del w:id="20" w:author="Damjan Napast" w:date="2018-06-20T13:30:00Z">
        <w:r w:rsidRPr="005E1EE9" w:rsidDel="005E1EE9">
          <w:rPr>
            <w:sz w:val="22"/>
            <w:szCs w:val="22"/>
            <w:lang w:eastAsia="sl-SI"/>
          </w:rPr>
          <w:delText>dokazilo, da gre za program</w:delText>
        </w:r>
        <w:r w:rsidR="00D642BB" w:rsidRPr="005E1EE9" w:rsidDel="005E1EE9">
          <w:rPr>
            <w:sz w:val="22"/>
            <w:szCs w:val="22"/>
            <w:lang w:eastAsia="sl-SI"/>
          </w:rPr>
          <w:delText>, ki se izvaja na</w:delText>
        </w:r>
        <w:r w:rsidRPr="005E1EE9" w:rsidDel="005E1EE9">
          <w:rPr>
            <w:sz w:val="22"/>
            <w:szCs w:val="22"/>
            <w:lang w:eastAsia="sl-SI"/>
          </w:rPr>
          <w:delText xml:space="preserve"> nepridobitn</w:delText>
        </w:r>
        <w:r w:rsidR="00D642BB" w:rsidRPr="005E1EE9" w:rsidDel="005E1EE9">
          <w:rPr>
            <w:sz w:val="22"/>
            <w:szCs w:val="22"/>
            <w:lang w:eastAsia="sl-SI"/>
          </w:rPr>
          <w:delText>i podlagi</w:delText>
        </w:r>
        <w:r w:rsidR="00DB44BD" w:rsidRPr="005E1EE9" w:rsidDel="005E1EE9">
          <w:rPr>
            <w:sz w:val="22"/>
            <w:szCs w:val="22"/>
            <w:lang w:eastAsia="sl-SI"/>
          </w:rPr>
          <w:delText>,</w:delText>
        </w:r>
      </w:del>
    </w:p>
    <w:p w:rsidR="00A822D0" w:rsidRPr="005E1EE9" w:rsidDel="005E1EE9" w:rsidRDefault="00A822D0" w:rsidP="006C21FF">
      <w:pPr>
        <w:numPr>
          <w:ilvl w:val="0"/>
          <w:numId w:val="3"/>
        </w:numPr>
        <w:contextualSpacing/>
        <w:jc w:val="both"/>
        <w:rPr>
          <w:del w:id="21" w:author="Damjan Napast" w:date="2018-06-20T13:30:00Z"/>
          <w:sz w:val="22"/>
          <w:szCs w:val="22"/>
          <w:lang w:eastAsia="sl-SI"/>
        </w:rPr>
      </w:pPr>
      <w:del w:id="22" w:author="Damjan Napast" w:date="2018-06-20T13:30:00Z">
        <w:r w:rsidRPr="005E1EE9" w:rsidDel="005E1EE9">
          <w:rPr>
            <w:sz w:val="22"/>
            <w:szCs w:val="22"/>
            <w:lang w:eastAsia="sl-SI"/>
          </w:rPr>
          <w:delText>število udeležencev, za katere se zaproša opro</w:delText>
        </w:r>
        <w:r w:rsidR="00DB44BD" w:rsidRPr="005E1EE9" w:rsidDel="005E1EE9">
          <w:rPr>
            <w:sz w:val="22"/>
            <w:szCs w:val="22"/>
            <w:lang w:eastAsia="sl-SI"/>
          </w:rPr>
          <w:delText>stitev plačila turistične takse,</w:delText>
        </w:r>
      </w:del>
    </w:p>
    <w:p w:rsidR="00A822D0" w:rsidRPr="005E1EE9" w:rsidDel="005E1EE9" w:rsidRDefault="00A822D0" w:rsidP="006C21FF">
      <w:pPr>
        <w:numPr>
          <w:ilvl w:val="0"/>
          <w:numId w:val="3"/>
        </w:numPr>
        <w:contextualSpacing/>
        <w:jc w:val="both"/>
        <w:rPr>
          <w:del w:id="23" w:author="Damjan Napast" w:date="2018-06-20T13:30:00Z"/>
          <w:sz w:val="22"/>
          <w:szCs w:val="22"/>
          <w:lang w:eastAsia="sl-SI"/>
        </w:rPr>
      </w:pPr>
      <w:del w:id="24" w:author="Damjan Napast" w:date="2018-06-20T13:30:00Z">
        <w:r w:rsidRPr="005E1EE9" w:rsidDel="005E1EE9">
          <w:rPr>
            <w:sz w:val="22"/>
            <w:szCs w:val="22"/>
            <w:lang w:eastAsia="sl-SI"/>
          </w:rPr>
          <w:delText xml:space="preserve">podatke o </w:delText>
        </w:r>
        <w:r w:rsidR="002A1E97" w:rsidRPr="005E1EE9" w:rsidDel="005E1EE9">
          <w:rPr>
            <w:sz w:val="22"/>
            <w:szCs w:val="22"/>
            <w:lang w:eastAsia="sl-SI"/>
          </w:rPr>
          <w:delText>nastanitvenem objektu in številu</w:delText>
        </w:r>
        <w:r w:rsidRPr="005E1EE9" w:rsidDel="005E1EE9">
          <w:rPr>
            <w:sz w:val="22"/>
            <w:szCs w:val="22"/>
            <w:lang w:eastAsia="sl-SI"/>
          </w:rPr>
          <w:delText xml:space="preserve"> nočitev za posameznega udeleženca.</w:delText>
        </w:r>
      </w:del>
    </w:p>
    <w:p w:rsidR="00E62CAD" w:rsidRPr="005E1EE9" w:rsidDel="005E1EE9" w:rsidRDefault="00E62CAD" w:rsidP="00126194">
      <w:pPr>
        <w:contextualSpacing/>
        <w:jc w:val="both"/>
        <w:rPr>
          <w:del w:id="25" w:author="Damjan Napast" w:date="2018-06-20T13:30:00Z"/>
          <w:sz w:val="22"/>
          <w:szCs w:val="22"/>
          <w:lang w:eastAsia="sl-SI"/>
        </w:rPr>
      </w:pPr>
    </w:p>
    <w:p w:rsidR="00126194" w:rsidRPr="005E1EE9" w:rsidDel="005E1EE9" w:rsidRDefault="005E471D" w:rsidP="00E62CAD">
      <w:pPr>
        <w:pStyle w:val="Odstavekseznama"/>
        <w:numPr>
          <w:ilvl w:val="0"/>
          <w:numId w:val="23"/>
        </w:numPr>
        <w:jc w:val="both"/>
        <w:rPr>
          <w:del w:id="26" w:author="Damjan Napast" w:date="2018-06-20T13:30:00Z"/>
          <w:sz w:val="22"/>
          <w:szCs w:val="22"/>
          <w:lang w:eastAsia="sl-SI"/>
        </w:rPr>
      </w:pPr>
      <w:del w:id="27" w:author="Damjan Napast" w:date="2018-06-20T13:30:00Z">
        <w:r w:rsidRPr="005E1EE9" w:rsidDel="005E1EE9">
          <w:rPr>
            <w:sz w:val="22"/>
            <w:szCs w:val="22"/>
            <w:lang w:eastAsia="sl-SI"/>
          </w:rPr>
          <w:delText>Odločb</w:delText>
        </w:r>
        <w:r w:rsidR="00CF3DE9" w:rsidRPr="005E1EE9" w:rsidDel="005E1EE9">
          <w:rPr>
            <w:sz w:val="22"/>
            <w:szCs w:val="22"/>
            <w:lang w:eastAsia="sl-SI"/>
          </w:rPr>
          <w:delText>o</w:delText>
        </w:r>
        <w:r w:rsidR="00E62CAD" w:rsidRPr="005E1EE9" w:rsidDel="005E1EE9">
          <w:rPr>
            <w:sz w:val="22"/>
            <w:szCs w:val="22"/>
            <w:lang w:eastAsia="sl-SI"/>
          </w:rPr>
          <w:delText xml:space="preserve"> o oprostitvi </w:delText>
        </w:r>
        <w:r w:rsidR="00CF3DE9" w:rsidRPr="005E1EE9" w:rsidDel="005E1EE9">
          <w:rPr>
            <w:sz w:val="22"/>
            <w:szCs w:val="22"/>
            <w:lang w:eastAsia="sl-SI"/>
          </w:rPr>
          <w:delText xml:space="preserve">ali delni oprostitvi plačila turistične takse </w:delText>
        </w:r>
        <w:r w:rsidR="00E62CAD" w:rsidRPr="005E1EE9" w:rsidDel="005E1EE9">
          <w:rPr>
            <w:sz w:val="22"/>
            <w:szCs w:val="22"/>
            <w:lang w:eastAsia="sl-SI"/>
          </w:rPr>
          <w:delText xml:space="preserve">iz prejšnjega odstavka, občina pošlje v vednost tudi nastanitvenemu obratu na katerega se prenočitev nanaša, ki </w:delText>
        </w:r>
        <w:r w:rsidR="00DF2272" w:rsidRPr="005E1EE9" w:rsidDel="005E1EE9">
          <w:rPr>
            <w:sz w:val="22"/>
            <w:szCs w:val="22"/>
            <w:lang w:eastAsia="sl-SI"/>
          </w:rPr>
          <w:delText>tako oprostitev</w:delText>
        </w:r>
        <w:r w:rsidR="00E62CAD" w:rsidRPr="005E1EE9" w:rsidDel="005E1EE9">
          <w:rPr>
            <w:sz w:val="22"/>
            <w:szCs w:val="22"/>
            <w:lang w:eastAsia="sl-SI"/>
          </w:rPr>
          <w:delText xml:space="preserve"> vpiše v evidenco iz </w:delText>
        </w:r>
        <w:r w:rsidR="001E3AB3" w:rsidRPr="005E1EE9" w:rsidDel="005E1EE9">
          <w:rPr>
            <w:sz w:val="22"/>
            <w:szCs w:val="22"/>
            <w:lang w:eastAsia="sl-SI"/>
          </w:rPr>
          <w:delText>9</w:delText>
        </w:r>
        <w:r w:rsidR="00E62CAD" w:rsidRPr="005E1EE9" w:rsidDel="005E1EE9">
          <w:rPr>
            <w:sz w:val="22"/>
            <w:szCs w:val="22"/>
            <w:lang w:eastAsia="sl-SI"/>
          </w:rPr>
          <w:delText>. člena tega odloka.</w:delText>
        </w:r>
        <w:r w:rsidR="00DB44BD" w:rsidRPr="005E1EE9" w:rsidDel="005E1EE9">
          <w:rPr>
            <w:sz w:val="22"/>
            <w:szCs w:val="22"/>
            <w:lang w:eastAsia="sl-SI"/>
          </w:rPr>
          <w:delText xml:space="preserve"> </w:delText>
        </w:r>
        <w:r w:rsidR="00CF3DE9" w:rsidRPr="005E1EE9" w:rsidDel="005E1EE9">
          <w:rPr>
            <w:sz w:val="22"/>
            <w:szCs w:val="22"/>
            <w:lang w:eastAsia="sl-SI"/>
          </w:rPr>
          <w:delText xml:space="preserve"> </w:delText>
        </w:r>
      </w:del>
    </w:p>
    <w:p w:rsidR="00C86E62" w:rsidRDefault="00C86E62" w:rsidP="00C86E62">
      <w:pPr>
        <w:jc w:val="both"/>
        <w:rPr>
          <w:color w:val="FF0000"/>
          <w:sz w:val="22"/>
          <w:szCs w:val="22"/>
          <w:lang w:eastAsia="sl-SI"/>
        </w:rPr>
      </w:pPr>
    </w:p>
    <w:p w:rsidR="00BD37B1" w:rsidRPr="00570E0C" w:rsidRDefault="00BD37B1">
      <w:pPr>
        <w:rPr>
          <w:b/>
          <w:color w:val="0070C0"/>
          <w:sz w:val="22"/>
          <w:szCs w:val="22"/>
        </w:rPr>
      </w:pPr>
    </w:p>
    <w:p w:rsidR="00C86E62" w:rsidRPr="002E3AC1" w:rsidRDefault="00C86E62" w:rsidP="002D298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NAČIN PLAČEVANJA TURISTIČNE TAKSE</w:t>
      </w:r>
    </w:p>
    <w:p w:rsidR="00126194" w:rsidRPr="002E3AC1" w:rsidRDefault="00126194" w:rsidP="00126194">
      <w:pPr>
        <w:ind w:left="360"/>
        <w:jc w:val="both"/>
        <w:rPr>
          <w:color w:val="FF0000"/>
          <w:sz w:val="22"/>
          <w:szCs w:val="22"/>
          <w:lang w:eastAsia="sl-SI"/>
        </w:rPr>
      </w:pPr>
    </w:p>
    <w:p w:rsidR="006D43DD" w:rsidRPr="002E3AC1" w:rsidRDefault="006D43DD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6D43DD" w:rsidRPr="002E3AC1" w:rsidRDefault="006D43DD" w:rsidP="006D43D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lastRenderedPageBreak/>
        <w:t>(</w:t>
      </w:r>
      <w:r w:rsidR="00C86E62" w:rsidRPr="002E3AC1">
        <w:rPr>
          <w:sz w:val="22"/>
          <w:szCs w:val="22"/>
        </w:rPr>
        <w:t>plačilo</w:t>
      </w:r>
      <w:r w:rsidRPr="002E3AC1">
        <w:rPr>
          <w:sz w:val="22"/>
          <w:szCs w:val="22"/>
        </w:rPr>
        <w:t xml:space="preserve"> turistične in promocijske takse)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:rsidR="0029256B" w:rsidRPr="002E3AC1" w:rsidRDefault="00B951F1" w:rsidP="0029256B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Turistično </w:t>
      </w:r>
      <w:r w:rsidR="006D43DD" w:rsidRPr="002E3AC1">
        <w:rPr>
          <w:sz w:val="22"/>
          <w:szCs w:val="22"/>
        </w:rPr>
        <w:t xml:space="preserve">in promocijsko </w:t>
      </w:r>
      <w:r w:rsidRPr="002E3AC1">
        <w:rPr>
          <w:sz w:val="22"/>
          <w:szCs w:val="22"/>
        </w:rPr>
        <w:t xml:space="preserve">takso iz </w:t>
      </w:r>
      <w:r w:rsidR="00855B44" w:rsidRPr="002E3AC1">
        <w:rPr>
          <w:sz w:val="22"/>
          <w:szCs w:val="22"/>
        </w:rPr>
        <w:t xml:space="preserve">prvega in drugega odstavka </w:t>
      </w:r>
      <w:r w:rsidR="002A1E97">
        <w:rPr>
          <w:sz w:val="22"/>
          <w:szCs w:val="22"/>
        </w:rPr>
        <w:t>4</w:t>
      </w:r>
      <w:r w:rsidR="006D43DD" w:rsidRPr="002E3AC1">
        <w:rPr>
          <w:sz w:val="22"/>
          <w:szCs w:val="22"/>
        </w:rPr>
        <w:t xml:space="preserve">. člena tega odloka zavezanci iz </w:t>
      </w:r>
      <w:r w:rsidR="002A1E97">
        <w:rPr>
          <w:sz w:val="22"/>
          <w:szCs w:val="22"/>
        </w:rPr>
        <w:t>prve alineje 3</w:t>
      </w:r>
      <w:r w:rsidR="006D43DD" w:rsidRPr="002E3AC1">
        <w:rPr>
          <w:sz w:val="22"/>
          <w:szCs w:val="22"/>
        </w:rPr>
        <w:t>. člena tega odloka</w:t>
      </w:r>
      <w:r w:rsidRPr="002E3AC1">
        <w:rPr>
          <w:sz w:val="22"/>
          <w:szCs w:val="22"/>
        </w:rPr>
        <w:t xml:space="preserve"> </w:t>
      </w:r>
      <w:r w:rsidR="007B250C">
        <w:rPr>
          <w:sz w:val="22"/>
          <w:szCs w:val="22"/>
        </w:rPr>
        <w:t>nakažejo</w:t>
      </w:r>
      <w:r w:rsidRPr="002E3AC1">
        <w:rPr>
          <w:sz w:val="22"/>
          <w:szCs w:val="22"/>
        </w:rPr>
        <w:t xml:space="preserve"> na poseben račun </w:t>
      </w:r>
      <w:r w:rsidR="00335DC0">
        <w:rPr>
          <w:sz w:val="22"/>
          <w:szCs w:val="22"/>
        </w:rPr>
        <w:t>Občine Kidričevo</w:t>
      </w:r>
      <w:r w:rsidR="006D43DD" w:rsidRPr="002E3AC1">
        <w:rPr>
          <w:sz w:val="22"/>
          <w:szCs w:val="22"/>
        </w:rPr>
        <w:t>, ki je objavljen na spletnih straneh občine</w:t>
      </w:r>
      <w:r w:rsidRPr="002E3AC1">
        <w:rPr>
          <w:sz w:val="22"/>
          <w:szCs w:val="22"/>
        </w:rPr>
        <w:t xml:space="preserve">, </w:t>
      </w:r>
      <w:r w:rsidR="005F33EE" w:rsidRPr="002E3AC1">
        <w:rPr>
          <w:sz w:val="22"/>
          <w:szCs w:val="22"/>
        </w:rPr>
        <w:t>do 25. dne v mesecu za pretekli mesec</w:t>
      </w:r>
      <w:r w:rsidR="004308E1">
        <w:rPr>
          <w:sz w:val="22"/>
          <w:szCs w:val="22"/>
        </w:rPr>
        <w:t xml:space="preserve">, na način, ki ga opredeljuje pravilnik iz </w:t>
      </w:r>
      <w:r w:rsidR="008A0CF2">
        <w:rPr>
          <w:sz w:val="22"/>
          <w:szCs w:val="22"/>
        </w:rPr>
        <w:t>8.</w:t>
      </w:r>
      <w:r w:rsidR="004308E1">
        <w:rPr>
          <w:sz w:val="22"/>
          <w:szCs w:val="22"/>
        </w:rPr>
        <w:t xml:space="preserve"> člena tega odloka</w:t>
      </w:r>
      <w:r w:rsidR="0029256B" w:rsidRPr="002E3AC1">
        <w:rPr>
          <w:sz w:val="22"/>
          <w:szCs w:val="22"/>
        </w:rPr>
        <w:t>.</w:t>
      </w:r>
      <w:r w:rsidR="006D43DD" w:rsidRPr="002E3AC1">
        <w:rPr>
          <w:sz w:val="22"/>
          <w:szCs w:val="22"/>
        </w:rPr>
        <w:t xml:space="preserve"> </w:t>
      </w:r>
    </w:p>
    <w:p w:rsidR="00012330" w:rsidRPr="002E3AC1" w:rsidRDefault="00012330" w:rsidP="00126194">
      <w:pPr>
        <w:jc w:val="both"/>
        <w:rPr>
          <w:sz w:val="22"/>
          <w:szCs w:val="22"/>
        </w:rPr>
      </w:pPr>
    </w:p>
    <w:p w:rsidR="0029256B" w:rsidRPr="002E3AC1" w:rsidRDefault="0029256B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512DE2" w:rsidRPr="002E3AC1" w:rsidRDefault="00512DE2" w:rsidP="00126194">
      <w:pPr>
        <w:jc w:val="both"/>
        <w:rPr>
          <w:sz w:val="22"/>
          <w:szCs w:val="22"/>
        </w:rPr>
      </w:pPr>
    </w:p>
    <w:p w:rsidR="0029256B" w:rsidRPr="002E3AC1" w:rsidRDefault="0029256B" w:rsidP="00335DC0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</w:t>
      </w:r>
      <w:r w:rsidR="00CE435B">
        <w:rPr>
          <w:sz w:val="22"/>
          <w:szCs w:val="22"/>
        </w:rPr>
        <w:t>pravilnik</w:t>
      </w:r>
      <w:r w:rsidRPr="002E3AC1">
        <w:rPr>
          <w:sz w:val="22"/>
          <w:szCs w:val="22"/>
        </w:rPr>
        <w:t>)</w:t>
      </w:r>
    </w:p>
    <w:p w:rsidR="00264882" w:rsidRPr="002E3AC1" w:rsidRDefault="00264882" w:rsidP="00126194">
      <w:pPr>
        <w:jc w:val="both"/>
        <w:rPr>
          <w:color w:val="000000"/>
          <w:sz w:val="22"/>
          <w:szCs w:val="22"/>
        </w:rPr>
      </w:pPr>
    </w:p>
    <w:p w:rsidR="00CE435B" w:rsidRDefault="00CE435B" w:rsidP="006C21FF">
      <w:pPr>
        <w:pStyle w:val="Odstavekseznama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Kar ni opredeljeno </w:t>
      </w:r>
      <w:r w:rsidR="00EF51AA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 tem odlok</w:t>
      </w:r>
      <w:r w:rsidR="00EF51AA">
        <w:rPr>
          <w:color w:val="000000"/>
          <w:sz w:val="22"/>
          <w:szCs w:val="22"/>
        </w:rPr>
        <w:t>om</w:t>
      </w:r>
      <w:r>
        <w:rPr>
          <w:color w:val="000000"/>
          <w:sz w:val="22"/>
          <w:szCs w:val="22"/>
        </w:rPr>
        <w:t xml:space="preserve"> se podrobneje </w:t>
      </w:r>
      <w:r w:rsidR="00EF51AA">
        <w:rPr>
          <w:color w:val="000000"/>
          <w:sz w:val="22"/>
          <w:szCs w:val="22"/>
        </w:rPr>
        <w:t xml:space="preserve">predpiše </w:t>
      </w:r>
      <w:r>
        <w:rPr>
          <w:color w:val="000000"/>
          <w:sz w:val="22"/>
          <w:szCs w:val="22"/>
        </w:rPr>
        <w:t xml:space="preserve">s pravilnikom, ki ga sprejme </w:t>
      </w:r>
      <w:r w:rsidR="00251DAE">
        <w:rPr>
          <w:color w:val="000000"/>
          <w:sz w:val="22"/>
          <w:szCs w:val="22"/>
        </w:rPr>
        <w:t>ž</w:t>
      </w:r>
      <w:r w:rsidRPr="002E3AC1">
        <w:rPr>
          <w:color w:val="000000"/>
          <w:sz w:val="22"/>
          <w:szCs w:val="22"/>
        </w:rPr>
        <w:t xml:space="preserve">upan </w:t>
      </w:r>
      <w:r w:rsidR="00335DC0">
        <w:rPr>
          <w:color w:val="000000"/>
          <w:sz w:val="22"/>
          <w:szCs w:val="22"/>
        </w:rPr>
        <w:t>Občine Kidričevo</w:t>
      </w:r>
      <w:r w:rsidRPr="00CE435B">
        <w:rPr>
          <w:sz w:val="22"/>
          <w:szCs w:val="22"/>
        </w:rPr>
        <w:t>.</w:t>
      </w:r>
    </w:p>
    <w:p w:rsidR="00CE435B" w:rsidRPr="00CE435B" w:rsidRDefault="00CE435B" w:rsidP="00CE435B">
      <w:pPr>
        <w:pStyle w:val="Odstavekseznama"/>
        <w:jc w:val="both"/>
        <w:rPr>
          <w:sz w:val="22"/>
          <w:szCs w:val="22"/>
        </w:rPr>
      </w:pPr>
    </w:p>
    <w:p w:rsidR="005C633A" w:rsidRDefault="005C633A" w:rsidP="005C633A">
      <w:pPr>
        <w:jc w:val="both"/>
        <w:rPr>
          <w:color w:val="FF0000"/>
          <w:sz w:val="22"/>
          <w:szCs w:val="22"/>
        </w:rPr>
      </w:pPr>
    </w:p>
    <w:p w:rsidR="0062329D" w:rsidRPr="00D164F4" w:rsidRDefault="0062329D" w:rsidP="00867BF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D164F4">
        <w:rPr>
          <w:b/>
          <w:sz w:val="22"/>
          <w:szCs w:val="22"/>
        </w:rPr>
        <w:t xml:space="preserve">VODENJE EVIDECE TURISTIČNE </w:t>
      </w:r>
      <w:r w:rsidR="00316133">
        <w:rPr>
          <w:b/>
          <w:sz w:val="22"/>
          <w:szCs w:val="22"/>
        </w:rPr>
        <w:t>IN PR</w:t>
      </w:r>
      <w:r w:rsidR="00AB0C81">
        <w:rPr>
          <w:b/>
          <w:sz w:val="22"/>
          <w:szCs w:val="22"/>
        </w:rPr>
        <w:t>O</w:t>
      </w:r>
      <w:r w:rsidR="00316133">
        <w:rPr>
          <w:b/>
          <w:sz w:val="22"/>
          <w:szCs w:val="22"/>
        </w:rPr>
        <w:t xml:space="preserve">MOCIJSKE </w:t>
      </w:r>
      <w:r w:rsidRPr="00D164F4">
        <w:rPr>
          <w:b/>
          <w:sz w:val="22"/>
          <w:szCs w:val="22"/>
        </w:rPr>
        <w:t>TAKSE</w:t>
      </w:r>
    </w:p>
    <w:p w:rsidR="0062329D" w:rsidRPr="00D164F4" w:rsidRDefault="0062329D" w:rsidP="0062329D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b/>
          <w:sz w:val="22"/>
          <w:szCs w:val="22"/>
        </w:rPr>
      </w:pPr>
    </w:p>
    <w:p w:rsidR="0062329D" w:rsidRPr="00EA635D" w:rsidRDefault="0062329D" w:rsidP="0062329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A635D">
        <w:rPr>
          <w:sz w:val="22"/>
          <w:szCs w:val="22"/>
        </w:rPr>
        <w:t>člen</w:t>
      </w:r>
    </w:p>
    <w:p w:rsidR="0062329D" w:rsidRPr="00EA635D" w:rsidRDefault="0062329D" w:rsidP="0062329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EA635D">
        <w:rPr>
          <w:sz w:val="22"/>
          <w:szCs w:val="22"/>
        </w:rPr>
        <w:t>(evidenca turistične takse)</w:t>
      </w:r>
    </w:p>
    <w:p w:rsidR="0062329D" w:rsidRPr="00BA03DE" w:rsidRDefault="0062329D" w:rsidP="0062329D">
      <w:pPr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 xml:space="preserve">Pravne osebe javnega in zasebnega prava, samostojni podjetniki posamezniki, sobodajalci in kmetje, ki sprejemajo turiste na prenočevanje morajo voditi evidenco o turistični taksi, ki se lahko vodi na podlagi knjige gostov, ki jo vodijo po zakonu, ki ureja prijavo prebivališča. </w:t>
      </w:r>
    </w:p>
    <w:p w:rsidR="0062329D" w:rsidRPr="00BA03DE" w:rsidRDefault="0062329D" w:rsidP="0062329D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934C2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 xml:space="preserve">Evidenca turistične takse </w:t>
      </w:r>
      <w:r w:rsidR="00C9018F" w:rsidRPr="00EA635D">
        <w:rPr>
          <w:sz w:val="22"/>
          <w:szCs w:val="22"/>
        </w:rPr>
        <w:t xml:space="preserve">poleg podatkov iz knjige gostov </w:t>
      </w:r>
      <w:r w:rsidRPr="00EA635D">
        <w:rPr>
          <w:sz w:val="22"/>
          <w:szCs w:val="22"/>
        </w:rPr>
        <w:t>vsebuje</w:t>
      </w:r>
      <w:r w:rsidR="00C9018F" w:rsidRPr="00EA635D">
        <w:rPr>
          <w:sz w:val="22"/>
          <w:szCs w:val="22"/>
        </w:rPr>
        <w:t xml:space="preserve"> še</w:t>
      </w:r>
      <w:r w:rsidR="006934C2" w:rsidRPr="00EA635D">
        <w:rPr>
          <w:sz w:val="22"/>
          <w:szCs w:val="22"/>
        </w:rPr>
        <w:t>:</w:t>
      </w:r>
    </w:p>
    <w:p w:rsidR="006934C2" w:rsidRPr="00EA635D" w:rsidRDefault="0062329D" w:rsidP="00EA635D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 w:rsidRPr="00EA635D">
        <w:rPr>
          <w:sz w:val="22"/>
          <w:szCs w:val="22"/>
          <w:lang w:eastAsia="sl-SI"/>
        </w:rPr>
        <w:t>podatek o številu prenočitev posameznega gosta</w:t>
      </w:r>
      <w:r w:rsidR="00EA635D">
        <w:rPr>
          <w:sz w:val="22"/>
          <w:szCs w:val="22"/>
          <w:lang w:eastAsia="sl-SI"/>
        </w:rPr>
        <w:t>,</w:t>
      </w:r>
    </w:p>
    <w:p w:rsidR="00EF51AA" w:rsidRPr="00EA635D" w:rsidRDefault="00EF51AA" w:rsidP="00EF51AA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skupno vsoto</w:t>
      </w:r>
      <w:r w:rsidRPr="00EA635D">
        <w:rPr>
          <w:sz w:val="22"/>
          <w:szCs w:val="22"/>
          <w:lang w:eastAsia="sl-SI"/>
        </w:rPr>
        <w:t xml:space="preserve"> pobrane turistične takse za posameznega gosta;</w:t>
      </w:r>
    </w:p>
    <w:p w:rsidR="00EF51AA" w:rsidRPr="00EA635D" w:rsidRDefault="00EF51AA" w:rsidP="00EF51AA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skupno vsoto</w:t>
      </w:r>
      <w:r w:rsidRPr="00EA635D">
        <w:rPr>
          <w:sz w:val="22"/>
          <w:szCs w:val="22"/>
          <w:lang w:eastAsia="sl-SI"/>
        </w:rPr>
        <w:t xml:space="preserve"> pobrane promocijske takse za posameznega gosta;</w:t>
      </w:r>
    </w:p>
    <w:p w:rsidR="006934C2" w:rsidRPr="00EA635D" w:rsidRDefault="006934C2" w:rsidP="00EA635D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 w:rsidRPr="00EA635D">
        <w:rPr>
          <w:sz w:val="22"/>
          <w:szCs w:val="22"/>
          <w:lang w:eastAsia="sl-SI"/>
        </w:rPr>
        <w:t>če je oseba oproščena plačila celotne ali dela turistične takse, mora biti v evidenci vpisan razlog oprostitve.</w:t>
      </w:r>
    </w:p>
    <w:p w:rsidR="006934C2" w:rsidRPr="00BA03DE" w:rsidRDefault="006934C2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Podatki v evidenci turistične takse se hranijo enako obdobje kot knjiga gostov.</w:t>
      </w:r>
      <w:r w:rsidR="00D164F4" w:rsidRPr="00EA635D">
        <w:rPr>
          <w:sz w:val="22"/>
          <w:szCs w:val="22"/>
        </w:rPr>
        <w:t xml:space="preserve"> Hranijo se lahko v fizični ali elektronski obliki. </w:t>
      </w:r>
    </w:p>
    <w:p w:rsidR="0062329D" w:rsidRPr="00BA03DE" w:rsidRDefault="0062329D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62329D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Podatki o evidenci turistične takse morajo biti za vsakega posameznega gosta izpolnjeni najkasneje zadnji dan njegovega prenočevanja.</w:t>
      </w:r>
    </w:p>
    <w:p w:rsidR="006934C2" w:rsidRPr="00BA03DE" w:rsidRDefault="006934C2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934C2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Osebe iz prvega odstavka tega člena</w:t>
      </w:r>
      <w:r w:rsidR="00D164F4" w:rsidRPr="00EA635D">
        <w:rPr>
          <w:sz w:val="22"/>
          <w:szCs w:val="22"/>
        </w:rPr>
        <w:t xml:space="preserve"> evidenco </w:t>
      </w:r>
      <w:r w:rsidRPr="00EA635D">
        <w:rPr>
          <w:sz w:val="22"/>
          <w:szCs w:val="22"/>
        </w:rPr>
        <w:t xml:space="preserve">turistične takse </w:t>
      </w:r>
      <w:r w:rsidR="00D164F4" w:rsidRPr="00EA635D">
        <w:rPr>
          <w:sz w:val="22"/>
          <w:szCs w:val="22"/>
        </w:rPr>
        <w:t xml:space="preserve">vodijo elektronsko ali ročno. </w:t>
      </w:r>
    </w:p>
    <w:p w:rsidR="00CA5ADE" w:rsidRDefault="00CA5ADE" w:rsidP="00CA5AD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CA5ADE" w:rsidRDefault="00CA5ADE" w:rsidP="0062329D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b/>
          <w:sz w:val="22"/>
          <w:szCs w:val="22"/>
        </w:rPr>
      </w:pPr>
    </w:p>
    <w:p w:rsidR="00941D96" w:rsidRPr="00846A76" w:rsidRDefault="00941D96" w:rsidP="009A6CE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846A76">
        <w:rPr>
          <w:b/>
          <w:sz w:val="22"/>
          <w:szCs w:val="22"/>
        </w:rPr>
        <w:t>NADZOR</w:t>
      </w:r>
      <w:r w:rsidR="00165C8A" w:rsidRPr="00846A76">
        <w:rPr>
          <w:b/>
          <w:sz w:val="22"/>
          <w:szCs w:val="22"/>
        </w:rPr>
        <w:t xml:space="preserve"> IN KAZENSKE DOLOČBE</w:t>
      </w:r>
    </w:p>
    <w:p w:rsidR="00941D96" w:rsidRPr="002E3AC1" w:rsidRDefault="00941D96" w:rsidP="00941D96">
      <w:pPr>
        <w:jc w:val="both"/>
        <w:rPr>
          <w:color w:val="7030A0"/>
          <w:sz w:val="22"/>
          <w:szCs w:val="22"/>
        </w:rPr>
      </w:pPr>
    </w:p>
    <w:p w:rsidR="00E1470E" w:rsidRPr="00E1470E" w:rsidRDefault="00E1470E" w:rsidP="00E1470E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č</w:t>
      </w:r>
      <w:r w:rsidR="00A65C82" w:rsidRPr="00E1470E">
        <w:rPr>
          <w:sz w:val="22"/>
          <w:szCs w:val="22"/>
        </w:rPr>
        <w:t>len</w:t>
      </w:r>
    </w:p>
    <w:p w:rsidR="00941D96" w:rsidRDefault="008875D5" w:rsidP="002648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Nadzor nad pobiranje in odvajanjem turistične in promocijske takse ter vodenje evidenc </w:t>
      </w:r>
      <w:del w:id="28" w:author="Damjan Napast" w:date="2018-06-20T13:31:00Z">
        <w:r w:rsidDel="005E1EE9">
          <w:rPr>
            <w:sz w:val="22"/>
            <w:szCs w:val="22"/>
          </w:rPr>
          <w:delText>opravja</w:delText>
        </w:r>
      </w:del>
      <w:ins w:id="29" w:author="Damjan Napast" w:date="2018-06-20T13:31:00Z">
        <w:r w:rsidR="005E1EE9">
          <w:rPr>
            <w:sz w:val="22"/>
            <w:szCs w:val="22"/>
          </w:rPr>
          <w:t>opravlja</w:t>
        </w:r>
      </w:ins>
      <w:r>
        <w:rPr>
          <w:sz w:val="22"/>
          <w:szCs w:val="22"/>
        </w:rPr>
        <w:t xml:space="preserve"> pristojni davčni organ. </w:t>
      </w:r>
    </w:p>
    <w:p w:rsidR="008875D5" w:rsidRDefault="008875D5">
      <w:pPr>
        <w:rPr>
          <w:sz w:val="22"/>
          <w:szCs w:val="22"/>
        </w:rPr>
      </w:pPr>
    </w:p>
    <w:p w:rsidR="00CA5ADE" w:rsidRDefault="00CA5ADE">
      <w:pPr>
        <w:rPr>
          <w:sz w:val="22"/>
          <w:szCs w:val="22"/>
        </w:rPr>
      </w:pPr>
    </w:p>
    <w:p w:rsidR="00A822D0" w:rsidRPr="00E1470E" w:rsidRDefault="00A822D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1470E">
        <w:rPr>
          <w:sz w:val="22"/>
          <w:szCs w:val="22"/>
        </w:rPr>
        <w:t>člen</w:t>
      </w:r>
    </w:p>
    <w:p w:rsidR="00264882" w:rsidRPr="00E1470E" w:rsidRDefault="00264882" w:rsidP="00264882">
      <w:pPr>
        <w:pStyle w:val="Odstavekseznama"/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1470E">
        <w:rPr>
          <w:sz w:val="22"/>
          <w:szCs w:val="22"/>
        </w:rPr>
        <w:t>(kazenske določbe)</w:t>
      </w:r>
    </w:p>
    <w:p w:rsidR="00DD4100" w:rsidRPr="00BA03DE" w:rsidRDefault="00DD4100" w:rsidP="00126194">
      <w:pPr>
        <w:jc w:val="both"/>
        <w:rPr>
          <w:color w:val="ED7D31" w:themeColor="accent2"/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lastRenderedPageBreak/>
        <w:t xml:space="preserve">Z globo </w:t>
      </w:r>
      <w:r w:rsidRPr="00F71AA1">
        <w:rPr>
          <w:sz w:val="22"/>
          <w:szCs w:val="22"/>
          <w:lang w:eastAsia="sl-SI"/>
        </w:rPr>
        <w:t xml:space="preserve">2.000 </w:t>
      </w:r>
      <w:r w:rsidRPr="002B4304">
        <w:rPr>
          <w:sz w:val="22"/>
          <w:szCs w:val="22"/>
          <w:lang w:eastAsia="sl-SI"/>
        </w:rPr>
        <w:t xml:space="preserve">eurov se kaznuje pravna oseba, ki ne vodi evidence turistične takse skladno z </w:t>
      </w:r>
      <w:r w:rsidR="00EB6163">
        <w:rPr>
          <w:sz w:val="22"/>
          <w:szCs w:val="22"/>
          <w:lang w:eastAsia="sl-SI"/>
        </w:rPr>
        <w:t>9</w:t>
      </w:r>
      <w:r w:rsidRPr="002B4304">
        <w:rPr>
          <w:sz w:val="22"/>
          <w:szCs w:val="22"/>
          <w:lang w:eastAsia="sl-SI"/>
        </w:rPr>
        <w:t xml:space="preserve">. členom tega odloka. </w:t>
      </w:r>
    </w:p>
    <w:p w:rsidR="001C7E01" w:rsidRPr="002B4304" w:rsidRDefault="001C7E01" w:rsidP="001C7E01">
      <w:pPr>
        <w:pStyle w:val="Odstavekseznama"/>
        <w:rPr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>500</w:t>
      </w:r>
      <w:r w:rsidRPr="002B4304">
        <w:rPr>
          <w:sz w:val="22"/>
          <w:szCs w:val="22"/>
          <w:lang w:eastAsia="sl-SI"/>
        </w:rPr>
        <w:t xml:space="preserve"> eurov se za prekršek iz prvega odstavka tega člena kaznuje samostojni podjetnik posameznik ali posameznik, ki samostojno opravlja dejavnost.</w:t>
      </w:r>
    </w:p>
    <w:p w:rsidR="001C7E01" w:rsidRPr="002B4304" w:rsidRDefault="001C7E01" w:rsidP="001C7E01">
      <w:pPr>
        <w:pStyle w:val="Odstavekseznama"/>
        <w:jc w:val="both"/>
        <w:rPr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>400</w:t>
      </w:r>
      <w:r w:rsidRPr="002B4304">
        <w:rPr>
          <w:sz w:val="22"/>
          <w:szCs w:val="22"/>
          <w:lang w:eastAsia="sl-SI"/>
        </w:rPr>
        <w:t xml:space="preserve"> eurov se za prekršek iz prvega odstavka tega člana kaznuje odgovorna oseba pravne osebe.</w:t>
      </w:r>
    </w:p>
    <w:p w:rsidR="001C7E01" w:rsidRPr="002B4304" w:rsidRDefault="001C7E01" w:rsidP="001C7E01">
      <w:pPr>
        <w:pStyle w:val="Odstavekseznama"/>
        <w:jc w:val="both"/>
        <w:rPr>
          <w:sz w:val="22"/>
          <w:szCs w:val="22"/>
          <w:lang w:eastAsia="sl-SI"/>
        </w:rPr>
      </w:pPr>
    </w:p>
    <w:p w:rsidR="001C7E01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 xml:space="preserve">300 </w:t>
      </w:r>
      <w:r w:rsidRPr="002B4304">
        <w:rPr>
          <w:sz w:val="22"/>
          <w:szCs w:val="22"/>
          <w:lang w:eastAsia="sl-SI"/>
        </w:rPr>
        <w:t xml:space="preserve">eurov se za prekršek iz prvega odstavka tega člena kaznuje fizična oseba,  sobodajalec in kmet, ki prejema turiste na prenočevanje. </w:t>
      </w:r>
    </w:p>
    <w:p w:rsidR="00126479" w:rsidRPr="006E3E25" w:rsidRDefault="00126479" w:rsidP="006E3E25">
      <w:pPr>
        <w:rPr>
          <w:color w:val="ED7D31" w:themeColor="accent2"/>
          <w:sz w:val="22"/>
          <w:szCs w:val="22"/>
          <w:lang w:eastAsia="sl-SI"/>
        </w:rPr>
      </w:pPr>
    </w:p>
    <w:p w:rsidR="00E62CAD" w:rsidRDefault="00E62CAD" w:rsidP="00E62CA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A822D0" w:rsidRPr="00570E0C" w:rsidRDefault="00A822D0" w:rsidP="00570E0C">
      <w:pPr>
        <w:pStyle w:val="Odstavekseznama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70E0C">
        <w:rPr>
          <w:b/>
          <w:sz w:val="22"/>
          <w:szCs w:val="22"/>
        </w:rPr>
        <w:t>PREHODNE IN KONČNE DOLOČBE</w:t>
      </w:r>
    </w:p>
    <w:p w:rsidR="00A67680" w:rsidRPr="002E3AC1" w:rsidRDefault="00A67680" w:rsidP="00A6768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(prenehanje veljavnosti predpisov)</w:t>
      </w:r>
    </w:p>
    <w:p w:rsidR="0098584E" w:rsidRPr="002E3AC1" w:rsidRDefault="0098584E" w:rsidP="00126194">
      <w:pPr>
        <w:jc w:val="both"/>
        <w:rPr>
          <w:sz w:val="22"/>
          <w:szCs w:val="22"/>
        </w:rPr>
      </w:pPr>
    </w:p>
    <w:p w:rsidR="0098584E" w:rsidRPr="002E3AC1" w:rsidRDefault="00A822D0" w:rsidP="00FC7DD8">
      <w:pPr>
        <w:pStyle w:val="Odstavekseznama"/>
        <w:numPr>
          <w:ilvl w:val="0"/>
          <w:numId w:val="22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Z dnem uveljavitve tega odloka preneha</w:t>
      </w:r>
      <w:r w:rsidR="00A67680" w:rsidRPr="002E3AC1">
        <w:rPr>
          <w:sz w:val="22"/>
          <w:szCs w:val="22"/>
        </w:rPr>
        <w:t xml:space="preserve"> veljati </w:t>
      </w:r>
      <w:r w:rsidRPr="002E3AC1">
        <w:rPr>
          <w:sz w:val="22"/>
          <w:szCs w:val="22"/>
        </w:rPr>
        <w:t xml:space="preserve">Odlok o turistični taksi </w:t>
      </w:r>
      <w:r w:rsidR="005A09B5">
        <w:rPr>
          <w:sz w:val="22"/>
          <w:szCs w:val="22"/>
        </w:rPr>
        <w:t>na območju Občine Kidričevo (Uradno glasilo slovenskih občin, št. 47/2015)</w:t>
      </w:r>
      <w:r w:rsidR="00A67680" w:rsidRPr="002E3AC1">
        <w:rPr>
          <w:sz w:val="22"/>
          <w:szCs w:val="22"/>
        </w:rPr>
        <w:t>.</w:t>
      </w:r>
    </w:p>
    <w:p w:rsidR="00A67680" w:rsidRPr="002E3AC1" w:rsidRDefault="00A67680" w:rsidP="00846A76">
      <w:pPr>
        <w:jc w:val="both"/>
        <w:rPr>
          <w:sz w:val="22"/>
          <w:szCs w:val="22"/>
        </w:rPr>
      </w:pPr>
    </w:p>
    <w:p w:rsidR="00846A76" w:rsidRDefault="00846A76" w:rsidP="00846A76">
      <w:pPr>
        <w:jc w:val="both"/>
        <w:rPr>
          <w:color w:val="0070C0"/>
          <w:sz w:val="22"/>
          <w:szCs w:val="22"/>
        </w:rPr>
      </w:pPr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</w:t>
      </w:r>
      <w:r w:rsidRPr="002E3AC1">
        <w:rPr>
          <w:sz w:val="22"/>
          <w:szCs w:val="22"/>
        </w:rPr>
        <w:t>uveljavitev nove turistične takse</w:t>
      </w:r>
      <w:r w:rsidR="0098584E" w:rsidRPr="002E3AC1">
        <w:rPr>
          <w:sz w:val="22"/>
          <w:szCs w:val="22"/>
        </w:rPr>
        <w:t>)</w:t>
      </w:r>
    </w:p>
    <w:p w:rsidR="0098584E" w:rsidRPr="002E3AC1" w:rsidRDefault="0098584E" w:rsidP="00126194">
      <w:pPr>
        <w:rPr>
          <w:sz w:val="22"/>
          <w:szCs w:val="22"/>
        </w:rPr>
      </w:pPr>
    </w:p>
    <w:p w:rsidR="007B1E60" w:rsidRPr="002E3AC1" w:rsidRDefault="0098584E" w:rsidP="006C21FF">
      <w:pPr>
        <w:pStyle w:val="Odstavekseznama"/>
        <w:numPr>
          <w:ilvl w:val="0"/>
          <w:numId w:val="10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Do </w:t>
      </w:r>
      <w:r w:rsidRPr="00F71AA1">
        <w:rPr>
          <w:sz w:val="22"/>
          <w:szCs w:val="22"/>
        </w:rPr>
        <w:t xml:space="preserve">31. 12. 2018 </w:t>
      </w:r>
      <w:r w:rsidR="00344AFF" w:rsidRPr="002E3AC1">
        <w:rPr>
          <w:sz w:val="22"/>
          <w:szCs w:val="22"/>
        </w:rPr>
        <w:t>se zaračunava turistično</w:t>
      </w:r>
      <w:r w:rsidRPr="002E3AC1">
        <w:rPr>
          <w:sz w:val="22"/>
          <w:szCs w:val="22"/>
        </w:rPr>
        <w:t xml:space="preserve"> </w:t>
      </w:r>
      <w:r w:rsidR="00344AFF" w:rsidRPr="002E3AC1">
        <w:rPr>
          <w:sz w:val="22"/>
          <w:szCs w:val="22"/>
        </w:rPr>
        <w:t>takso</w:t>
      </w:r>
      <w:r w:rsidRPr="002E3AC1">
        <w:rPr>
          <w:sz w:val="22"/>
          <w:szCs w:val="22"/>
        </w:rPr>
        <w:t xml:space="preserve"> za prenočevanje, </w:t>
      </w:r>
      <w:r w:rsidR="00344AFF" w:rsidRPr="002E3AC1">
        <w:rPr>
          <w:sz w:val="22"/>
          <w:szCs w:val="22"/>
        </w:rPr>
        <w:t>kot jo</w:t>
      </w:r>
      <w:r w:rsidRPr="002E3AC1">
        <w:rPr>
          <w:sz w:val="22"/>
          <w:szCs w:val="22"/>
        </w:rPr>
        <w:t xml:space="preserve"> opredeljuje Odlok o turistični taksi </w:t>
      </w:r>
      <w:r w:rsidR="00F3580D">
        <w:rPr>
          <w:sz w:val="22"/>
          <w:szCs w:val="22"/>
        </w:rPr>
        <w:t>na območju Občine Kidričevo</w:t>
      </w:r>
      <w:r w:rsidRPr="00B954DA">
        <w:rPr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(</w:t>
      </w:r>
      <w:r w:rsidR="00F3580D">
        <w:rPr>
          <w:sz w:val="22"/>
          <w:szCs w:val="22"/>
        </w:rPr>
        <w:t>Uradno glasilo slovenskih občin, št. 47/15</w:t>
      </w:r>
      <w:r w:rsidRPr="002E3AC1">
        <w:rPr>
          <w:sz w:val="22"/>
          <w:szCs w:val="22"/>
        </w:rPr>
        <w:t xml:space="preserve">), od 1. 1. 2019 dalje pa </w:t>
      </w:r>
      <w:r w:rsidR="00344AFF" w:rsidRPr="002E3AC1">
        <w:rPr>
          <w:sz w:val="22"/>
          <w:szCs w:val="22"/>
        </w:rPr>
        <w:t xml:space="preserve">se za višino turistične takse uporablja </w:t>
      </w:r>
      <w:r w:rsidR="004E5357" w:rsidRPr="002E3AC1">
        <w:rPr>
          <w:sz w:val="22"/>
          <w:szCs w:val="22"/>
        </w:rPr>
        <w:t>določila</w:t>
      </w:r>
      <w:r w:rsidRPr="002E3AC1">
        <w:rPr>
          <w:sz w:val="22"/>
          <w:szCs w:val="22"/>
        </w:rPr>
        <w:t xml:space="preserve"> tega odloka</w:t>
      </w:r>
      <w:r w:rsidR="007B1E60" w:rsidRPr="002E3AC1">
        <w:rPr>
          <w:sz w:val="22"/>
          <w:szCs w:val="22"/>
        </w:rPr>
        <w:t>, vklju</w:t>
      </w:r>
      <w:r w:rsidR="00FD6820" w:rsidRPr="002E3AC1">
        <w:rPr>
          <w:sz w:val="22"/>
          <w:szCs w:val="22"/>
        </w:rPr>
        <w:t>čno s predpisano promocijsko ta</w:t>
      </w:r>
      <w:r w:rsidR="007B1E60" w:rsidRPr="002E3AC1">
        <w:rPr>
          <w:sz w:val="22"/>
          <w:szCs w:val="22"/>
        </w:rPr>
        <w:t>k</w:t>
      </w:r>
      <w:r w:rsidR="00FD6820" w:rsidRPr="002E3AC1">
        <w:rPr>
          <w:sz w:val="22"/>
          <w:szCs w:val="22"/>
        </w:rPr>
        <w:t>s</w:t>
      </w:r>
      <w:r w:rsidR="007B1E60" w:rsidRPr="002E3AC1">
        <w:rPr>
          <w:sz w:val="22"/>
          <w:szCs w:val="22"/>
        </w:rPr>
        <w:t>o</w:t>
      </w:r>
      <w:r w:rsidRPr="002E3AC1">
        <w:rPr>
          <w:sz w:val="22"/>
          <w:szCs w:val="22"/>
        </w:rPr>
        <w:t>.</w:t>
      </w:r>
    </w:p>
    <w:p w:rsidR="004E5357" w:rsidRPr="00EB6163" w:rsidRDefault="004E5357" w:rsidP="00EB6163">
      <w:pPr>
        <w:rPr>
          <w:sz w:val="22"/>
          <w:szCs w:val="22"/>
        </w:rPr>
      </w:pPr>
    </w:p>
    <w:p w:rsidR="00B954DA" w:rsidRPr="002E3AC1" w:rsidRDefault="00B954DA" w:rsidP="00A67680">
      <w:pPr>
        <w:rPr>
          <w:sz w:val="22"/>
          <w:szCs w:val="22"/>
        </w:rPr>
      </w:pPr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(začetek veljavnosti)</w:t>
      </w:r>
    </w:p>
    <w:p w:rsidR="0098584E" w:rsidRPr="002E3AC1" w:rsidRDefault="0098584E" w:rsidP="00126194">
      <w:pPr>
        <w:jc w:val="both"/>
        <w:rPr>
          <w:sz w:val="22"/>
          <w:szCs w:val="22"/>
        </w:rPr>
      </w:pPr>
    </w:p>
    <w:p w:rsidR="00A822D0" w:rsidRPr="002E3AC1" w:rsidRDefault="00A822D0" w:rsidP="00126194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Ta odlok začne veljati naslednji dan po objavi v </w:t>
      </w:r>
      <w:r w:rsidR="00F3580D">
        <w:rPr>
          <w:sz w:val="22"/>
          <w:szCs w:val="22"/>
        </w:rPr>
        <w:t>Uradnem glasilu slovenskih občin</w:t>
      </w:r>
      <w:r w:rsidRPr="002E3AC1">
        <w:rPr>
          <w:sz w:val="22"/>
          <w:szCs w:val="22"/>
        </w:rPr>
        <w:t>.</w:t>
      </w:r>
    </w:p>
    <w:p w:rsidR="00A822D0" w:rsidRDefault="00A822D0" w:rsidP="00126194">
      <w:pPr>
        <w:rPr>
          <w:sz w:val="22"/>
          <w:szCs w:val="22"/>
        </w:rPr>
      </w:pPr>
    </w:p>
    <w:p w:rsidR="00546F24" w:rsidRPr="002E3AC1" w:rsidRDefault="00546F24" w:rsidP="00126194">
      <w:pPr>
        <w:rPr>
          <w:sz w:val="22"/>
          <w:szCs w:val="22"/>
        </w:rPr>
      </w:pPr>
    </w:p>
    <w:p w:rsidR="00A822D0" w:rsidRPr="00B954DA" w:rsidRDefault="00A822D0" w:rsidP="00126194">
      <w:pPr>
        <w:rPr>
          <w:sz w:val="22"/>
          <w:szCs w:val="22"/>
        </w:rPr>
      </w:pPr>
      <w:r w:rsidRPr="00B954DA">
        <w:rPr>
          <w:sz w:val="22"/>
          <w:szCs w:val="22"/>
        </w:rPr>
        <w:t xml:space="preserve">Številka: </w:t>
      </w:r>
      <w:r w:rsidR="00EB6163">
        <w:rPr>
          <w:sz w:val="22"/>
          <w:szCs w:val="22"/>
        </w:rPr>
        <w:t>007-5/2018</w:t>
      </w:r>
    </w:p>
    <w:p w:rsidR="00B954DA" w:rsidRDefault="00B954DA" w:rsidP="00126194">
      <w:pPr>
        <w:rPr>
          <w:sz w:val="22"/>
          <w:szCs w:val="22"/>
        </w:rPr>
      </w:pPr>
      <w:r w:rsidRPr="00B954DA">
        <w:rPr>
          <w:sz w:val="22"/>
          <w:szCs w:val="22"/>
        </w:rPr>
        <w:t>Datum:</w:t>
      </w:r>
      <w:r w:rsidR="00A822D0" w:rsidRPr="00B954D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A822D0" w:rsidRPr="002E3AC1"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 xml:space="preserve">  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Anton Leskovar;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ab/>
        <w:t>župan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Občine Kidričevo </w:t>
      </w:r>
    </w:p>
    <w:p w:rsidR="00EB6163" w:rsidRDefault="00EB6163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8875D5" w:rsidRDefault="008875D5" w:rsidP="00EB6163">
      <w:pPr>
        <w:rPr>
          <w:sz w:val="22"/>
          <w:szCs w:val="22"/>
        </w:rPr>
      </w:pPr>
    </w:p>
    <w:p w:rsidR="00CA5ADE" w:rsidRDefault="00CA5ADE" w:rsidP="00EB6163">
      <w:pPr>
        <w:rPr>
          <w:sz w:val="22"/>
          <w:szCs w:val="22"/>
        </w:rPr>
      </w:pPr>
    </w:p>
    <w:p w:rsidR="008875D5" w:rsidRDefault="008875D5" w:rsidP="00EB6163">
      <w:pPr>
        <w:rPr>
          <w:sz w:val="22"/>
          <w:szCs w:val="22"/>
        </w:rPr>
      </w:pPr>
    </w:p>
    <w:p w:rsidR="00EB6163" w:rsidRDefault="00EB6163" w:rsidP="00EB616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OBRAZLOŽITEV</w:t>
      </w:r>
    </w:p>
    <w:p w:rsidR="00EB6163" w:rsidRDefault="00EB6163" w:rsidP="00EB6163">
      <w:pPr>
        <w:jc w:val="center"/>
        <w:rPr>
          <w:b/>
          <w:sz w:val="22"/>
          <w:szCs w:val="22"/>
        </w:rPr>
      </w:pPr>
    </w:p>
    <w:p w:rsidR="00EB6163" w:rsidRDefault="00EB6163" w:rsidP="00EB6163">
      <w:pPr>
        <w:jc w:val="center"/>
        <w:rPr>
          <w:b/>
          <w:sz w:val="22"/>
          <w:szCs w:val="22"/>
        </w:rPr>
      </w:pPr>
    </w:p>
    <w:p w:rsidR="00EB6163" w:rsidRDefault="00EB6163" w:rsidP="00EB616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15.2.2018 je bil sprejet Zakon o spodbujanju razvoja turizma (ZSRT-1), ki prinaša kar nekaj sprememb in novosti. Bistvena novost je, da se povečuje turistična taksa in na novo uvaja promocijska taksa. </w:t>
      </w:r>
    </w:p>
    <w:p w:rsidR="00EB6163" w:rsidRDefault="00EB6163" w:rsidP="00EB6163">
      <w:pPr>
        <w:jc w:val="both"/>
        <w:rPr>
          <w:sz w:val="22"/>
          <w:szCs w:val="22"/>
        </w:rPr>
      </w:pPr>
    </w:p>
    <w:p w:rsidR="00EB6163" w:rsidRDefault="00EB6163" w:rsidP="00EB616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50. </w:t>
      </w:r>
      <w:r w:rsidR="000564FB">
        <w:rPr>
          <w:sz w:val="22"/>
          <w:szCs w:val="22"/>
        </w:rPr>
        <w:t>č</w:t>
      </w:r>
      <w:r>
        <w:rPr>
          <w:sz w:val="22"/>
          <w:szCs w:val="22"/>
        </w:rPr>
        <w:t xml:space="preserve">lenu zakona je določeno, da moramo občine uskladiti odloke v 3 mesecih </w:t>
      </w:r>
      <w:r w:rsidR="000564FB">
        <w:rPr>
          <w:sz w:val="22"/>
          <w:szCs w:val="22"/>
        </w:rPr>
        <w:t>od uveljavitve tega zakona, to je do 15.6.2018.</w:t>
      </w:r>
    </w:p>
    <w:p w:rsidR="000564FB" w:rsidRDefault="000564FB" w:rsidP="00EB6163">
      <w:pPr>
        <w:jc w:val="both"/>
        <w:rPr>
          <w:sz w:val="22"/>
          <w:szCs w:val="22"/>
        </w:rPr>
      </w:pPr>
    </w:p>
    <w:p w:rsidR="000564FB" w:rsidRDefault="000564FB" w:rsidP="00EB6163">
      <w:pPr>
        <w:jc w:val="both"/>
        <w:rPr>
          <w:sz w:val="22"/>
          <w:szCs w:val="22"/>
        </w:rPr>
      </w:pPr>
      <w:r>
        <w:rPr>
          <w:sz w:val="22"/>
          <w:szCs w:val="22"/>
        </w:rPr>
        <w:t>OBRAZLOŽITEV ČLENOV</w:t>
      </w:r>
    </w:p>
    <w:p w:rsidR="00CA5ADE" w:rsidRDefault="00CA5ADE" w:rsidP="00EB6163">
      <w:pPr>
        <w:jc w:val="both"/>
        <w:rPr>
          <w:sz w:val="22"/>
          <w:szCs w:val="22"/>
        </w:rPr>
      </w:pPr>
    </w:p>
    <w:p w:rsidR="000564FB" w:rsidRDefault="000564FB" w:rsidP="000564F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člen 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>V tem članu se določa, zavezance, oprostitve ter višino turistične in promocijske takse,</w:t>
      </w:r>
    </w:p>
    <w:p w:rsidR="000564FB" w:rsidRDefault="00CA5ADE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564FB">
        <w:rPr>
          <w:sz w:val="22"/>
          <w:szCs w:val="22"/>
        </w:rPr>
        <w:t xml:space="preserve">ačin plačevanja le teh, vodenje evidence in nadzor ter končne določbe.  </w:t>
      </w:r>
    </w:p>
    <w:p w:rsidR="000564FB" w:rsidRDefault="000564FB" w:rsidP="000564FB">
      <w:pPr>
        <w:jc w:val="both"/>
        <w:rPr>
          <w:sz w:val="22"/>
          <w:szCs w:val="22"/>
        </w:rPr>
      </w:pP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Določa tudi, da odlok zajema celotno območje občine Kidričevo. 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>V samem odloku smo zavestno navedli, da odlok zajema celotno območje, čeprav so nastanitveni objekti trenutno samo na območju kraja Kidričevo.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Glede na načrte razvoja turizma v sami občine, dopuščamo možnost, da se bodo nastanitvene kapacitete v bodoče širile tudi izven kraja Kidričevo. </w:t>
      </w:r>
    </w:p>
    <w:p w:rsidR="000564FB" w:rsidRDefault="000564FB" w:rsidP="000564FB">
      <w:pPr>
        <w:jc w:val="both"/>
        <w:rPr>
          <w:sz w:val="22"/>
          <w:szCs w:val="22"/>
        </w:rPr>
      </w:pPr>
    </w:p>
    <w:p w:rsidR="000564FB" w:rsidRDefault="000564FB" w:rsidP="000564F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izvajanje tega odloča je zadolžena občinska uprava s svojimi službami. 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Občina Kidričevo ni razdeljena na oddelke, zato tudi ni mogoče natančno določiti, katero oddelek je odgovoren za posamezne faze izvajanja tega odloka. </w:t>
      </w:r>
      <w:r w:rsidR="00CA5ADE">
        <w:rPr>
          <w:sz w:val="22"/>
          <w:szCs w:val="22"/>
        </w:rPr>
        <w:t xml:space="preserve">Posamezne vaze izvajanja odloka bo strokovnim delavcem odločil direktor občinske uprave. </w:t>
      </w:r>
    </w:p>
    <w:p w:rsidR="000564FB" w:rsidRDefault="000564FB" w:rsidP="000564FB">
      <w:pPr>
        <w:jc w:val="both"/>
        <w:rPr>
          <w:sz w:val="22"/>
          <w:szCs w:val="22"/>
        </w:rPr>
      </w:pPr>
    </w:p>
    <w:p w:rsidR="000564FB" w:rsidRDefault="000564FB" w:rsidP="000564F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0564FB" w:rsidRDefault="000564FB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>Zavezanci za plačilo turistične</w:t>
      </w:r>
      <w:r w:rsidR="00251DAE">
        <w:rPr>
          <w:sz w:val="22"/>
          <w:szCs w:val="22"/>
        </w:rPr>
        <w:t xml:space="preserve"> in promocijske</w:t>
      </w:r>
      <w:r>
        <w:rPr>
          <w:sz w:val="22"/>
          <w:szCs w:val="22"/>
        </w:rPr>
        <w:t xml:space="preserve"> takse po tem odloku so državljani RS in tujci, ki prenočujejo v nastanitvenem objektu, ki jih opredeljuje Zakon o spodb</w:t>
      </w:r>
      <w:r w:rsidR="00B64AAF">
        <w:rPr>
          <w:sz w:val="22"/>
          <w:szCs w:val="22"/>
        </w:rPr>
        <w:t>u</w:t>
      </w:r>
      <w:r>
        <w:rPr>
          <w:sz w:val="22"/>
          <w:szCs w:val="22"/>
        </w:rPr>
        <w:t xml:space="preserve">janju razvoja turizma. </w:t>
      </w:r>
    </w:p>
    <w:p w:rsidR="00B64AAF" w:rsidRDefault="00B64AAF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skladu s 22. Členom </w:t>
      </w:r>
      <w:r w:rsidR="002F4156">
        <w:rPr>
          <w:sz w:val="22"/>
          <w:szCs w:val="22"/>
        </w:rPr>
        <w:t>ZRST-1</w:t>
      </w:r>
      <w:r>
        <w:rPr>
          <w:sz w:val="22"/>
          <w:szCs w:val="22"/>
        </w:rPr>
        <w:t xml:space="preserve"> so zavezani lahko tudi lastniki počitniških hišic</w:t>
      </w:r>
      <w:r w:rsidR="002F4156">
        <w:rPr>
          <w:sz w:val="22"/>
          <w:szCs w:val="22"/>
        </w:rPr>
        <w:t xml:space="preserve"> in počitniških stanovanj</w:t>
      </w:r>
      <w:r>
        <w:rPr>
          <w:sz w:val="22"/>
          <w:szCs w:val="22"/>
        </w:rPr>
        <w:t xml:space="preserve">, ki nudijo prenočišča, vendar zakon tudi določa, da mora biti na območju občine v preteklem letu več kot 100.000 prenočišč ali vsaj 1.500 ležišč.  </w:t>
      </w:r>
    </w:p>
    <w:p w:rsidR="00B64AAF" w:rsidRDefault="00B64AAF" w:rsidP="000564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Ker občina Kidričevo teh številk ne bo dosegla, teh zavezancev nismo predeljevali v tem odloku. </w:t>
      </w:r>
    </w:p>
    <w:p w:rsidR="00B64AAF" w:rsidRDefault="00B64AAF" w:rsidP="000564FB">
      <w:pPr>
        <w:jc w:val="both"/>
        <w:rPr>
          <w:sz w:val="22"/>
          <w:szCs w:val="22"/>
        </w:rPr>
      </w:pPr>
    </w:p>
    <w:p w:rsidR="00B64AAF" w:rsidRDefault="00B64AAF" w:rsidP="00B64AAF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B64AAF" w:rsidRDefault="00B64AAF" w:rsidP="00B64AA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17. Členu </w:t>
      </w:r>
      <w:r w:rsidR="002F4156">
        <w:rPr>
          <w:sz w:val="22"/>
          <w:szCs w:val="22"/>
        </w:rPr>
        <w:t>ZRST-1</w:t>
      </w:r>
      <w:r>
        <w:rPr>
          <w:sz w:val="22"/>
          <w:szCs w:val="22"/>
        </w:rPr>
        <w:t xml:space="preserve"> je določilo, da občina določi turistično takso v znesku 2,5 eura. </w:t>
      </w:r>
    </w:p>
    <w:p w:rsidR="00B64AAF" w:rsidRDefault="00B64AAF" w:rsidP="00B64AA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določanju turistične takse pa občina lahko upošteva vrsto in kategorijo nastanitvenih obratov, prebivanje v sezonskem ali zunajsezonskem območju, obseg ugodnosti in storitev. </w:t>
      </w:r>
    </w:p>
    <w:p w:rsidR="00B64AAF" w:rsidRDefault="00B64AAF" w:rsidP="00B64AAF">
      <w:pPr>
        <w:jc w:val="both"/>
        <w:rPr>
          <w:sz w:val="22"/>
          <w:szCs w:val="22"/>
        </w:rPr>
      </w:pPr>
    </w:p>
    <w:p w:rsidR="00B64AAF" w:rsidRDefault="00B64AAF" w:rsidP="00B64AA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odloku smo predvideli višino turistične takse v znesku iz 1. točke 17. </w:t>
      </w:r>
      <w:r w:rsidR="002F4156">
        <w:rPr>
          <w:sz w:val="22"/>
          <w:szCs w:val="22"/>
        </w:rPr>
        <w:t>č</w:t>
      </w:r>
      <w:r>
        <w:rPr>
          <w:sz w:val="22"/>
          <w:szCs w:val="22"/>
        </w:rPr>
        <w:t>lena</w:t>
      </w:r>
      <w:r w:rsidR="002F4156">
        <w:rPr>
          <w:sz w:val="22"/>
          <w:szCs w:val="22"/>
        </w:rPr>
        <w:t xml:space="preserve"> ZRST-1</w:t>
      </w:r>
      <w:r>
        <w:rPr>
          <w:sz w:val="22"/>
          <w:szCs w:val="22"/>
        </w:rPr>
        <w:t xml:space="preserve">. </w:t>
      </w:r>
    </w:p>
    <w:p w:rsidR="00B64AAF" w:rsidRDefault="00B64AAF" w:rsidP="00B64AAF">
      <w:pPr>
        <w:jc w:val="both"/>
        <w:rPr>
          <w:sz w:val="22"/>
          <w:szCs w:val="22"/>
        </w:rPr>
      </w:pPr>
    </w:p>
    <w:p w:rsidR="00B64AAF" w:rsidRDefault="00B64AAF" w:rsidP="00B64AAF">
      <w:pPr>
        <w:jc w:val="both"/>
        <w:rPr>
          <w:sz w:val="22"/>
          <w:szCs w:val="22"/>
        </w:rPr>
      </w:pPr>
      <w:r>
        <w:rPr>
          <w:sz w:val="22"/>
          <w:szCs w:val="22"/>
        </w:rPr>
        <w:t>Promocijska taksa se</w:t>
      </w:r>
      <w:r w:rsidR="00296994">
        <w:rPr>
          <w:sz w:val="22"/>
          <w:szCs w:val="22"/>
        </w:rPr>
        <w:t xml:space="preserve"> obračuna pogle</w:t>
      </w:r>
      <w:r w:rsidR="002F4156">
        <w:rPr>
          <w:sz w:val="22"/>
          <w:szCs w:val="22"/>
        </w:rPr>
        <w:t>d turistične takse in znaša 25 odstotkov</w:t>
      </w:r>
      <w:r w:rsidR="00296994">
        <w:rPr>
          <w:sz w:val="22"/>
          <w:szCs w:val="22"/>
        </w:rPr>
        <w:t xml:space="preserve"> zneska obračunane turistične takse. </w:t>
      </w:r>
    </w:p>
    <w:p w:rsidR="00296994" w:rsidRDefault="00296994" w:rsidP="00B64AAF">
      <w:pPr>
        <w:jc w:val="both"/>
        <w:rPr>
          <w:sz w:val="22"/>
          <w:szCs w:val="22"/>
        </w:rPr>
      </w:pPr>
    </w:p>
    <w:p w:rsidR="00296994" w:rsidRDefault="00296994" w:rsidP="00296994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296994" w:rsidRDefault="00296994" w:rsidP="0029699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 tem členu določamo še dodatne oprostitve plačila turistične takse, zraven zavezancev, ki so določeni v 18. </w:t>
      </w:r>
      <w:r w:rsidR="002F4156">
        <w:rPr>
          <w:sz w:val="22"/>
          <w:szCs w:val="22"/>
        </w:rPr>
        <w:t>č</w:t>
      </w:r>
      <w:r>
        <w:rPr>
          <w:sz w:val="22"/>
          <w:szCs w:val="22"/>
        </w:rPr>
        <w:t xml:space="preserve">lenu ZSRT-1. Dodatne zavezance za oprostitev turistične takse določi lokalna skupnost sama. </w:t>
      </w:r>
    </w:p>
    <w:p w:rsidR="00296994" w:rsidRDefault="00296994" w:rsidP="002969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skladu z 18. </w:t>
      </w:r>
      <w:r w:rsidR="002F4156">
        <w:rPr>
          <w:sz w:val="22"/>
          <w:szCs w:val="22"/>
        </w:rPr>
        <w:t>č</w:t>
      </w:r>
      <w:r>
        <w:rPr>
          <w:sz w:val="22"/>
          <w:szCs w:val="22"/>
        </w:rPr>
        <w:t>lenom ZSRT-1 so turistične in promocijske takse oproščeni:</w:t>
      </w:r>
    </w:p>
    <w:p w:rsidR="00296994" w:rsidRDefault="00296994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Otroci do sedmega leta starosti,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 z zdravstveno napotnico v naravnih zdraviliščih,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Osebe na podlagi predložene fotokopije odločbe pristojnega organa, iz katerega je razvidno, da je pri zavarovancu ugotovljena invalidnost oziroma telesna okvara, ali fotokopije potrdila oziroma izvedenskega mnenja pristojne komisije o ugotavljanju invalidnost oziroma telesni okvari, ali na podlagi članske izkaznice invalidske organizacije, 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Otroci in mladostniki na podlagi predložitve fotokopije odločbe, ki zadeva razvrščanje in usmerjanje otrok s posebnimi potrebami,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Učenci, dijaki in študenti ter njihovi vodje oziroma mentorji, ki so udeleženci strokovnih ekskurzij in podobnih oblik dela, ki jih na nepridobitni podlagi izvajajo vzgojno-izobraževalne ustanove in so določene z letnim delovnim načrtom v okviru javno veljavnega vzgojno-izobraževalnega ali študijskega programa,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 do 18. Leta in njihove vodje oziroma mentorji, ki so udeleženci letovanj, ki jih organizirajo društva,ki jim je bil podeljen status pravne osebe v javnem interesu,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Osebe, ki prostovoljno odpravljajo posledice elementarnih nesreč,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Pripadniki Slovenske policije v obdobju opravljanja nalog iz svoje pristojnosti,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Osebe, ki na začasnem delu in prebivajo v nastanitvenem obratu neprekinjeno več kot 30 dni,</w:t>
      </w:r>
    </w:p>
    <w:p w:rsidR="009918EF" w:rsidRDefault="009918EF" w:rsidP="00296994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Tuji državljani, ki so po mednarodnih pogodbah oproščeni plačila turistične takse.</w:t>
      </w:r>
    </w:p>
    <w:p w:rsidR="00251DAE" w:rsidRDefault="00251DAE" w:rsidP="00251DAE">
      <w:pPr>
        <w:jc w:val="both"/>
        <w:rPr>
          <w:sz w:val="22"/>
          <w:szCs w:val="22"/>
        </w:rPr>
      </w:pPr>
    </w:p>
    <w:p w:rsidR="002F4156" w:rsidRDefault="00251DAE" w:rsidP="00251D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drugi točki istega člena so določeni zavezanci, ki so 50 </w:t>
      </w:r>
      <w:r w:rsidR="002F4156">
        <w:rPr>
          <w:sz w:val="22"/>
          <w:szCs w:val="22"/>
        </w:rPr>
        <w:t>odstotno</w:t>
      </w:r>
      <w:r>
        <w:rPr>
          <w:sz w:val="22"/>
          <w:szCs w:val="22"/>
        </w:rPr>
        <w:t xml:space="preserve"> oproščeni plačila turistične takse</w:t>
      </w:r>
      <w:r w:rsidR="002F4156">
        <w:rPr>
          <w:sz w:val="22"/>
          <w:szCs w:val="22"/>
        </w:rPr>
        <w:t xml:space="preserve">. </w:t>
      </w:r>
    </w:p>
    <w:p w:rsidR="002F4156" w:rsidRDefault="002F4156" w:rsidP="00251DAE">
      <w:pPr>
        <w:jc w:val="both"/>
        <w:rPr>
          <w:sz w:val="22"/>
          <w:szCs w:val="22"/>
        </w:rPr>
      </w:pPr>
      <w:r>
        <w:rPr>
          <w:sz w:val="22"/>
          <w:szCs w:val="22"/>
        </w:rPr>
        <w:t>Tukaj smo predvideni, da so to osebe, ki prenočujejo v kampih.</w:t>
      </w:r>
    </w:p>
    <w:p w:rsidR="002F4156" w:rsidRDefault="002F4156" w:rsidP="00251DAE">
      <w:pPr>
        <w:jc w:val="both"/>
        <w:rPr>
          <w:sz w:val="22"/>
          <w:szCs w:val="22"/>
        </w:rPr>
      </w:pPr>
    </w:p>
    <w:p w:rsidR="00251DAE" w:rsidRDefault="002F4156" w:rsidP="00251D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ZRST-1 pa v drugem odstavku </w:t>
      </w:r>
      <w:r w:rsidR="00251DAE">
        <w:rPr>
          <w:sz w:val="22"/>
          <w:szCs w:val="22"/>
        </w:rPr>
        <w:t xml:space="preserve"> 18. Člen</w:t>
      </w:r>
      <w:r>
        <w:rPr>
          <w:sz w:val="22"/>
          <w:szCs w:val="22"/>
        </w:rPr>
        <w:t>a določa 50 odstotkov plačila turistične takse po samem zakonu.</w:t>
      </w:r>
      <w:r w:rsidR="00251DAE">
        <w:rPr>
          <w:sz w:val="22"/>
          <w:szCs w:val="22"/>
        </w:rPr>
        <w:t xml:space="preserve"> </w:t>
      </w:r>
    </w:p>
    <w:p w:rsidR="00251DAE" w:rsidRDefault="00251DAE" w:rsidP="00251DAE">
      <w:pPr>
        <w:jc w:val="both"/>
        <w:rPr>
          <w:sz w:val="22"/>
          <w:szCs w:val="22"/>
        </w:rPr>
      </w:pPr>
    </w:p>
    <w:p w:rsidR="00251DAE" w:rsidRDefault="00251DAE" w:rsidP="00251DAE">
      <w:pPr>
        <w:jc w:val="both"/>
        <w:rPr>
          <w:sz w:val="22"/>
          <w:szCs w:val="22"/>
        </w:rPr>
      </w:pPr>
      <w:r>
        <w:rPr>
          <w:sz w:val="22"/>
          <w:szCs w:val="22"/>
        </w:rPr>
        <w:t>Turistično takso v višini 50 odstotkov plačajo:</w:t>
      </w:r>
    </w:p>
    <w:p w:rsidR="00251DAE" w:rsidRDefault="00251DAE" w:rsidP="00251DAE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 od 7. do 18. leta starosti,</w:t>
      </w:r>
    </w:p>
    <w:p w:rsidR="00251DAE" w:rsidRDefault="00251DAE" w:rsidP="00251DAE">
      <w:pPr>
        <w:pStyle w:val="Odstavekseznama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Osebe od 18. Do 30. Leta starosti, ki prenočujejo v nastanitvenih obratih, vključenih v mednarodno mrežo mladinskih prenočišč (IYHF)</w:t>
      </w:r>
    </w:p>
    <w:p w:rsidR="008C6A5C" w:rsidRDefault="008C6A5C" w:rsidP="008C6A5C">
      <w:pPr>
        <w:jc w:val="both"/>
        <w:rPr>
          <w:sz w:val="22"/>
          <w:szCs w:val="22"/>
        </w:rPr>
      </w:pP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Oprostitev iz prvega in drugega odstavka se oprosti z odločbo pristojnega organa občinske uprave. </w:t>
      </w:r>
    </w:p>
    <w:p w:rsidR="008C6A5C" w:rsidRDefault="008C6A5C" w:rsidP="008C6A5C">
      <w:pPr>
        <w:jc w:val="both"/>
        <w:rPr>
          <w:sz w:val="22"/>
          <w:szCs w:val="22"/>
        </w:rPr>
      </w:pPr>
    </w:p>
    <w:p w:rsidR="008C6A5C" w:rsidRDefault="008C6A5C" w:rsidP="008C6A5C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>V tem členu so določene, katera dokazila je potrebno predložiti za oprostitev ali delno oprostitev plačila turistične takse za posamezne zavezance.</w:t>
      </w:r>
    </w:p>
    <w:p w:rsidR="008C6A5C" w:rsidRDefault="008C6A5C" w:rsidP="008C6A5C">
      <w:pPr>
        <w:jc w:val="both"/>
        <w:rPr>
          <w:sz w:val="22"/>
          <w:szCs w:val="22"/>
        </w:rPr>
      </w:pPr>
    </w:p>
    <w:p w:rsidR="008C6A5C" w:rsidRDefault="008C6A5C" w:rsidP="008C6A5C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tem členu je določilo, da se turistična in promocijska takse nakazujeta na posebni račun Občine Kidričevo do 25. </w:t>
      </w:r>
      <w:r w:rsidR="002F4156">
        <w:rPr>
          <w:sz w:val="22"/>
          <w:szCs w:val="22"/>
        </w:rPr>
        <w:t>d</w:t>
      </w:r>
      <w:r>
        <w:rPr>
          <w:sz w:val="22"/>
          <w:szCs w:val="22"/>
        </w:rPr>
        <w:t xml:space="preserve">ne v mesecu za preteklik mesec. </w:t>
      </w: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Turistična taksa je namenski prihodek občine in se nameni za razvoj turizma. </w:t>
      </w: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Promocijska takse je prihodek Slovenske turistične organizacije in jo je občina dolžna nakazati STO. </w:t>
      </w:r>
    </w:p>
    <w:p w:rsidR="008C6A5C" w:rsidRDefault="008C6A5C" w:rsidP="008C6A5C">
      <w:pPr>
        <w:jc w:val="both"/>
        <w:rPr>
          <w:sz w:val="22"/>
          <w:szCs w:val="22"/>
        </w:rPr>
      </w:pPr>
    </w:p>
    <w:p w:rsidR="008C6A5C" w:rsidRDefault="008C6A5C" w:rsidP="008C6A5C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8C6A5C" w:rsidRDefault="002F4156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>Vse</w:t>
      </w:r>
      <w:r w:rsidR="008C6A5C">
        <w:rPr>
          <w:sz w:val="22"/>
          <w:szCs w:val="22"/>
        </w:rPr>
        <w:t xml:space="preserve"> kar ne predpisano s tem odlokom se podrobno opredeli s pravilnikom, ki ga sprejme župan. </w:t>
      </w:r>
    </w:p>
    <w:p w:rsidR="008C6A5C" w:rsidRDefault="008C6A5C" w:rsidP="008C6A5C">
      <w:pPr>
        <w:jc w:val="both"/>
        <w:rPr>
          <w:sz w:val="22"/>
          <w:szCs w:val="22"/>
        </w:rPr>
      </w:pPr>
    </w:p>
    <w:p w:rsidR="002F4156" w:rsidRDefault="002F4156" w:rsidP="008C6A5C">
      <w:pPr>
        <w:jc w:val="both"/>
        <w:rPr>
          <w:sz w:val="22"/>
          <w:szCs w:val="22"/>
        </w:rPr>
      </w:pPr>
    </w:p>
    <w:p w:rsidR="002F4156" w:rsidRDefault="002F4156" w:rsidP="008C6A5C">
      <w:pPr>
        <w:jc w:val="both"/>
        <w:rPr>
          <w:sz w:val="22"/>
          <w:szCs w:val="22"/>
        </w:rPr>
      </w:pPr>
    </w:p>
    <w:p w:rsidR="008C6A5C" w:rsidRDefault="008C6A5C" w:rsidP="008C6A5C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8C6A5C" w:rsidRDefault="008C6A5C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>V tem členu je določeno, da morajo pravne osebe in drugi, ki sprejemajo turiste na prenočevanje voditi evidenco o turistični taksi, ki se lah</w:t>
      </w:r>
      <w:r w:rsidR="008875D5">
        <w:rPr>
          <w:sz w:val="22"/>
          <w:szCs w:val="22"/>
        </w:rPr>
        <w:t xml:space="preserve">ko vodi na podlagi knjige gostov, kot je določeno v zakonu. </w:t>
      </w:r>
    </w:p>
    <w:p w:rsidR="008875D5" w:rsidRDefault="008875D5" w:rsidP="008C6A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Določeno je tudi, katere evidenci je zraven knjige gostov še potrebno voditi. </w:t>
      </w:r>
    </w:p>
    <w:p w:rsidR="008875D5" w:rsidRDefault="008875D5" w:rsidP="008C6A5C">
      <w:pPr>
        <w:jc w:val="both"/>
        <w:rPr>
          <w:sz w:val="22"/>
          <w:szCs w:val="22"/>
        </w:rPr>
      </w:pPr>
    </w:p>
    <w:p w:rsidR="008875D5" w:rsidRDefault="008875D5" w:rsidP="008875D5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8875D5" w:rsidRDefault="008875D5" w:rsidP="008875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41. člen zakona že določa, da nadzor nad pobiranjem in odvajanjem turistične in promocijske takse te vodenjem evidenc opravlja pristojni občinski inšpekcijski organ, ustanovljen v skladu z zakonom, ki ureja lokalno samoupravo, kjer ta organi ni ustanovljen, pa pristojni davčni organ. </w:t>
      </w:r>
    </w:p>
    <w:p w:rsidR="005B129B" w:rsidRDefault="005B129B" w:rsidP="008875D5">
      <w:pPr>
        <w:jc w:val="both"/>
        <w:rPr>
          <w:sz w:val="22"/>
          <w:szCs w:val="22"/>
        </w:rPr>
      </w:pPr>
    </w:p>
    <w:p w:rsidR="005B129B" w:rsidRDefault="005B129B" w:rsidP="005B129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Kazenske določbe so v merilih 44. člena  ZRST-1 in so nekoliko višje od glob iz prejšnjega odloka. Občine lahko same določijo višino glob, ki pa morajo biti v skladu z 44. členom ZRST-1. 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tem členu določamo, da z uveljavitvijo tega odloka preneha veljati Odlok o turistični taksi na območju Občine Kidričevo, katerega je sprejel občinski svet na 8. </w:t>
      </w:r>
      <w:r w:rsidR="002F4156">
        <w:rPr>
          <w:sz w:val="22"/>
          <w:szCs w:val="22"/>
        </w:rPr>
        <w:t>r</w:t>
      </w:r>
      <w:r>
        <w:rPr>
          <w:sz w:val="22"/>
          <w:szCs w:val="22"/>
        </w:rPr>
        <w:t>edni seji 10.9.2015 in je bil objavljen v Uradnem glasilu slovenskih občin, št. 47/15).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Občine imajo pristojnost, da same z odlokom določijo uveljavitev nove turistične take. 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 tem odlokom določamo, da se nova turistična takse prične pobirati s 1.1.2019, ko se začne pobirati tudi promocijska taksa. 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50. Členu ZRST-1 je določeno, da se postopek pobiranja in odvajanja  promocijska takse prične izvajati s 1. januarjem 2019. 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pStyle w:val="Odstavekseznama"/>
        <w:numPr>
          <w:ilvl w:val="0"/>
          <w:numId w:val="28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Člen</w:t>
      </w: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tem členu določamo, da ta odlok prične veljati naslednji dan po objavi v Uradnem glasilu slovenskih občin. 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Pripravila: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Zdenka Frank;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Anton Leskovar;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svetovalka za družbene dejavnosti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župan</w:t>
      </w:r>
    </w:p>
    <w:p w:rsidR="005B129B" w:rsidRP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in gospodarstvo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Občine Kidričevo </w:t>
      </w:r>
    </w:p>
    <w:sectPr w:rsidR="005B129B" w:rsidRPr="005B129B" w:rsidSect="00102DF6">
      <w:footerReference w:type="default" r:id="rId10"/>
      <w:headerReference w:type="first" r:id="rId11"/>
      <w:pgSz w:w="11909" w:h="16834" w:code="9"/>
      <w:pgMar w:top="2495" w:right="1440" w:bottom="1440" w:left="1418" w:header="993" w:footer="8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BE" w:rsidRDefault="00A564BE">
      <w:r>
        <w:separator/>
      </w:r>
    </w:p>
  </w:endnote>
  <w:endnote w:type="continuationSeparator" w:id="0">
    <w:p w:rsidR="00A564BE" w:rsidRDefault="00A5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138526"/>
      <w:docPartObj>
        <w:docPartGallery w:val="Page Numbers (Bottom of Page)"/>
        <w:docPartUnique/>
      </w:docPartObj>
    </w:sdtPr>
    <w:sdtEndPr/>
    <w:sdtContent>
      <w:p w:rsidR="00CE435B" w:rsidRDefault="00CE435B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88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BE" w:rsidRDefault="00A564BE">
      <w:r>
        <w:separator/>
      </w:r>
    </w:p>
  </w:footnote>
  <w:footnote w:type="continuationSeparator" w:id="0">
    <w:p w:rsidR="00A564BE" w:rsidRDefault="00A56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5B" w:rsidRPr="0049077E" w:rsidRDefault="00CE435B" w:rsidP="00CC3FAF">
    <w:pPr>
      <w:pStyle w:val="Glava"/>
      <w:ind w:right="52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EA7"/>
    <w:multiLevelType w:val="hybridMultilevel"/>
    <w:tmpl w:val="3CB2FBDC"/>
    <w:lvl w:ilvl="0" w:tplc="B7222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241A9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85467"/>
    <w:multiLevelType w:val="hybridMultilevel"/>
    <w:tmpl w:val="416AE714"/>
    <w:lvl w:ilvl="0" w:tplc="BF9C77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13949"/>
    <w:multiLevelType w:val="hybridMultilevel"/>
    <w:tmpl w:val="97867350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10DE0"/>
    <w:multiLevelType w:val="hybridMultilevel"/>
    <w:tmpl w:val="05A29992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67015"/>
    <w:multiLevelType w:val="hybridMultilevel"/>
    <w:tmpl w:val="371E0CE0"/>
    <w:lvl w:ilvl="0" w:tplc="B7222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05ED2"/>
    <w:multiLevelType w:val="hybridMultilevel"/>
    <w:tmpl w:val="D79E6F94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010C9"/>
    <w:multiLevelType w:val="hybridMultilevel"/>
    <w:tmpl w:val="102CCE6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085234"/>
    <w:multiLevelType w:val="hybridMultilevel"/>
    <w:tmpl w:val="95A41FFA"/>
    <w:lvl w:ilvl="0" w:tplc="1A3CE5F4">
      <w:start w:val="3"/>
      <w:numFmt w:val="bullet"/>
      <w:lvlText w:val="-"/>
      <w:lvlJc w:val="left"/>
      <w:pPr>
        <w:ind w:left="360" w:hanging="360"/>
      </w:pPr>
    </w:lvl>
    <w:lvl w:ilvl="1" w:tplc="042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302E0857"/>
    <w:multiLevelType w:val="hybridMultilevel"/>
    <w:tmpl w:val="D79E6F94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54EDF"/>
    <w:multiLevelType w:val="hybridMultilevel"/>
    <w:tmpl w:val="4C70B64E"/>
    <w:lvl w:ilvl="0" w:tplc="8E668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396C7A8">
      <w:start w:val="10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A338F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F2E20"/>
    <w:multiLevelType w:val="hybridMultilevel"/>
    <w:tmpl w:val="CCA8DF36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A00B7"/>
    <w:multiLevelType w:val="hybridMultilevel"/>
    <w:tmpl w:val="4432A29E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B294254"/>
    <w:multiLevelType w:val="hybridMultilevel"/>
    <w:tmpl w:val="F6CC84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F75D9"/>
    <w:multiLevelType w:val="hybridMultilevel"/>
    <w:tmpl w:val="ECE233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519"/>
    <w:multiLevelType w:val="hybridMultilevel"/>
    <w:tmpl w:val="AC48D258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B97ED0"/>
    <w:multiLevelType w:val="hybridMultilevel"/>
    <w:tmpl w:val="747055A6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013C1"/>
    <w:multiLevelType w:val="hybridMultilevel"/>
    <w:tmpl w:val="3E2440A6"/>
    <w:lvl w:ilvl="0" w:tplc="BFD86C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063AF"/>
    <w:multiLevelType w:val="hybridMultilevel"/>
    <w:tmpl w:val="19D673C0"/>
    <w:lvl w:ilvl="0" w:tplc="1A3CE5F4">
      <w:start w:val="3"/>
      <w:numFmt w:val="bullet"/>
      <w:lvlText w:val="-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861085"/>
    <w:multiLevelType w:val="hybridMultilevel"/>
    <w:tmpl w:val="D3E2FE52"/>
    <w:lvl w:ilvl="0" w:tplc="6E8C5A9C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D42DF8"/>
    <w:multiLevelType w:val="hybridMultilevel"/>
    <w:tmpl w:val="1152C82E"/>
    <w:lvl w:ilvl="0" w:tplc="1D5E128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F3451"/>
    <w:multiLevelType w:val="hybridMultilevel"/>
    <w:tmpl w:val="7FF43D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51619"/>
    <w:multiLevelType w:val="hybridMultilevel"/>
    <w:tmpl w:val="DAD0FF0C"/>
    <w:lvl w:ilvl="0" w:tplc="1A3CE5F4">
      <w:start w:val="3"/>
      <w:numFmt w:val="bullet"/>
      <w:lvlText w:val="-"/>
      <w:lvlJc w:val="left"/>
      <w:pPr>
        <w:ind w:left="1800" w:hanging="360"/>
      </w:p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39548E"/>
    <w:multiLevelType w:val="hybridMultilevel"/>
    <w:tmpl w:val="84B0E29E"/>
    <w:lvl w:ilvl="0" w:tplc="163659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8E0EC9"/>
    <w:multiLevelType w:val="hybridMultilevel"/>
    <w:tmpl w:val="739465AC"/>
    <w:lvl w:ilvl="0" w:tplc="1A3CE5F4">
      <w:start w:val="3"/>
      <w:numFmt w:val="bullet"/>
      <w:lvlText w:val="-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6803B9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9"/>
  </w:num>
  <w:num w:numId="4">
    <w:abstractNumId w:val="25"/>
  </w:num>
  <w:num w:numId="5">
    <w:abstractNumId w:val="24"/>
  </w:num>
  <w:num w:numId="6">
    <w:abstractNumId w:val="18"/>
  </w:num>
  <w:num w:numId="7">
    <w:abstractNumId w:val="16"/>
  </w:num>
  <w:num w:numId="8">
    <w:abstractNumId w:val="0"/>
  </w:num>
  <w:num w:numId="9">
    <w:abstractNumId w:val="20"/>
  </w:num>
  <w:num w:numId="10">
    <w:abstractNumId w:val="2"/>
  </w:num>
  <w:num w:numId="11">
    <w:abstractNumId w:val="17"/>
  </w:num>
  <w:num w:numId="12">
    <w:abstractNumId w:val="11"/>
  </w:num>
  <w:num w:numId="13">
    <w:abstractNumId w:val="26"/>
  </w:num>
  <w:num w:numId="14">
    <w:abstractNumId w:val="12"/>
  </w:num>
  <w:num w:numId="15">
    <w:abstractNumId w:val="4"/>
  </w:num>
  <w:num w:numId="16">
    <w:abstractNumId w:val="3"/>
  </w:num>
  <w:num w:numId="17">
    <w:abstractNumId w:val="6"/>
  </w:num>
  <w:num w:numId="18">
    <w:abstractNumId w:val="5"/>
  </w:num>
  <w:num w:numId="19">
    <w:abstractNumId w:val="15"/>
  </w:num>
  <w:num w:numId="20">
    <w:abstractNumId w:val="21"/>
  </w:num>
  <w:num w:numId="21">
    <w:abstractNumId w:val="13"/>
  </w:num>
  <w:num w:numId="22">
    <w:abstractNumId w:val="9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3"/>
  </w:num>
  <w:num w:numId="27">
    <w:abstractNumId w:val="8"/>
  </w:num>
  <w:num w:numId="28">
    <w:abstractNumId w:val="14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mjan Napast">
    <w15:presenceInfo w15:providerId="AD" w15:userId="S-1-5-21-4147664452-3913014725-204876368-11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2D0"/>
    <w:rsid w:val="0000044A"/>
    <w:rsid w:val="000109FF"/>
    <w:rsid w:val="00012330"/>
    <w:rsid w:val="00034902"/>
    <w:rsid w:val="00040118"/>
    <w:rsid w:val="000521A8"/>
    <w:rsid w:val="000564FB"/>
    <w:rsid w:val="0006495A"/>
    <w:rsid w:val="00086DDF"/>
    <w:rsid w:val="00097EB8"/>
    <w:rsid w:val="000A0BC9"/>
    <w:rsid w:val="000A253C"/>
    <w:rsid w:val="000B77D8"/>
    <w:rsid w:val="000C24DD"/>
    <w:rsid w:val="000C5745"/>
    <w:rsid w:val="000D7BEE"/>
    <w:rsid w:val="000E2492"/>
    <w:rsid w:val="000E4ACC"/>
    <w:rsid w:val="000F210F"/>
    <w:rsid w:val="00100D00"/>
    <w:rsid w:val="00102DF6"/>
    <w:rsid w:val="001105A3"/>
    <w:rsid w:val="00113332"/>
    <w:rsid w:val="001248ED"/>
    <w:rsid w:val="00124F59"/>
    <w:rsid w:val="00126194"/>
    <w:rsid w:val="00126479"/>
    <w:rsid w:val="00141004"/>
    <w:rsid w:val="001628B8"/>
    <w:rsid w:val="00164760"/>
    <w:rsid w:val="00165C8A"/>
    <w:rsid w:val="00170A54"/>
    <w:rsid w:val="00171388"/>
    <w:rsid w:val="00186E0A"/>
    <w:rsid w:val="001A2371"/>
    <w:rsid w:val="001A6A4E"/>
    <w:rsid w:val="001C2A65"/>
    <w:rsid w:val="001C7E01"/>
    <w:rsid w:val="001D56EA"/>
    <w:rsid w:val="001E3AB3"/>
    <w:rsid w:val="001F2757"/>
    <w:rsid w:val="001F7E59"/>
    <w:rsid w:val="00222431"/>
    <w:rsid w:val="0023354E"/>
    <w:rsid w:val="00240060"/>
    <w:rsid w:val="00241035"/>
    <w:rsid w:val="00247268"/>
    <w:rsid w:val="00251797"/>
    <w:rsid w:val="00251DAE"/>
    <w:rsid w:val="00264882"/>
    <w:rsid w:val="0027290A"/>
    <w:rsid w:val="00277F5E"/>
    <w:rsid w:val="00292071"/>
    <w:rsid w:val="0029256B"/>
    <w:rsid w:val="002943E1"/>
    <w:rsid w:val="00296994"/>
    <w:rsid w:val="002A0E95"/>
    <w:rsid w:val="002A0F1A"/>
    <w:rsid w:val="002A1E97"/>
    <w:rsid w:val="002B4304"/>
    <w:rsid w:val="002B6ABF"/>
    <w:rsid w:val="002C149B"/>
    <w:rsid w:val="002D2958"/>
    <w:rsid w:val="002D298A"/>
    <w:rsid w:val="002E3AC1"/>
    <w:rsid w:val="002F27A8"/>
    <w:rsid w:val="002F4156"/>
    <w:rsid w:val="00316133"/>
    <w:rsid w:val="00322084"/>
    <w:rsid w:val="00335DC0"/>
    <w:rsid w:val="00344AFF"/>
    <w:rsid w:val="003543C2"/>
    <w:rsid w:val="00355A4A"/>
    <w:rsid w:val="00371A50"/>
    <w:rsid w:val="003A46F6"/>
    <w:rsid w:val="003B0F35"/>
    <w:rsid w:val="003B311A"/>
    <w:rsid w:val="003C6AFF"/>
    <w:rsid w:val="003D1278"/>
    <w:rsid w:val="003D1DC3"/>
    <w:rsid w:val="003D45BA"/>
    <w:rsid w:val="003E0D5B"/>
    <w:rsid w:val="003F1080"/>
    <w:rsid w:val="0041676B"/>
    <w:rsid w:val="0043084E"/>
    <w:rsid w:val="004308E1"/>
    <w:rsid w:val="00444D12"/>
    <w:rsid w:val="00445B93"/>
    <w:rsid w:val="004462D5"/>
    <w:rsid w:val="00451A46"/>
    <w:rsid w:val="00454E9E"/>
    <w:rsid w:val="004624A9"/>
    <w:rsid w:val="0049077E"/>
    <w:rsid w:val="00497334"/>
    <w:rsid w:val="00497F93"/>
    <w:rsid w:val="004B3517"/>
    <w:rsid w:val="004B6845"/>
    <w:rsid w:val="004C06D4"/>
    <w:rsid w:val="004C6F59"/>
    <w:rsid w:val="004D440B"/>
    <w:rsid w:val="004E4ED1"/>
    <w:rsid w:val="004E5357"/>
    <w:rsid w:val="004E65D5"/>
    <w:rsid w:val="004E6652"/>
    <w:rsid w:val="004F23DA"/>
    <w:rsid w:val="00502F4B"/>
    <w:rsid w:val="0051096D"/>
    <w:rsid w:val="00512DE2"/>
    <w:rsid w:val="00532C14"/>
    <w:rsid w:val="00546F24"/>
    <w:rsid w:val="00552543"/>
    <w:rsid w:val="00553703"/>
    <w:rsid w:val="00570E0C"/>
    <w:rsid w:val="005850C2"/>
    <w:rsid w:val="005921F8"/>
    <w:rsid w:val="005A09B5"/>
    <w:rsid w:val="005A3932"/>
    <w:rsid w:val="005B0289"/>
    <w:rsid w:val="005B129B"/>
    <w:rsid w:val="005B1B9F"/>
    <w:rsid w:val="005B1F6D"/>
    <w:rsid w:val="005C47CF"/>
    <w:rsid w:val="005C633A"/>
    <w:rsid w:val="005C6B2D"/>
    <w:rsid w:val="005D06A2"/>
    <w:rsid w:val="005E1EE9"/>
    <w:rsid w:val="005E471D"/>
    <w:rsid w:val="005F1065"/>
    <w:rsid w:val="005F33EE"/>
    <w:rsid w:val="005F4BD9"/>
    <w:rsid w:val="00601841"/>
    <w:rsid w:val="00604139"/>
    <w:rsid w:val="00613EF6"/>
    <w:rsid w:val="0061775A"/>
    <w:rsid w:val="0062329D"/>
    <w:rsid w:val="00653EE4"/>
    <w:rsid w:val="00677FAB"/>
    <w:rsid w:val="006934C2"/>
    <w:rsid w:val="0069352E"/>
    <w:rsid w:val="006937AF"/>
    <w:rsid w:val="006A3861"/>
    <w:rsid w:val="006C21FF"/>
    <w:rsid w:val="006D43DD"/>
    <w:rsid w:val="006E3E25"/>
    <w:rsid w:val="006F3930"/>
    <w:rsid w:val="006F573D"/>
    <w:rsid w:val="00702B93"/>
    <w:rsid w:val="00720713"/>
    <w:rsid w:val="007273F9"/>
    <w:rsid w:val="00754EA9"/>
    <w:rsid w:val="00756396"/>
    <w:rsid w:val="00763D3F"/>
    <w:rsid w:val="00766005"/>
    <w:rsid w:val="00797AA1"/>
    <w:rsid w:val="007B1E60"/>
    <w:rsid w:val="007B250C"/>
    <w:rsid w:val="007C0DE0"/>
    <w:rsid w:val="007D0A75"/>
    <w:rsid w:val="007D0CD5"/>
    <w:rsid w:val="007D3183"/>
    <w:rsid w:val="007D5AD1"/>
    <w:rsid w:val="007F5FD9"/>
    <w:rsid w:val="007F731F"/>
    <w:rsid w:val="008109C4"/>
    <w:rsid w:val="00812442"/>
    <w:rsid w:val="008217D3"/>
    <w:rsid w:val="0082467E"/>
    <w:rsid w:val="00846A76"/>
    <w:rsid w:val="00847EA6"/>
    <w:rsid w:val="00852118"/>
    <w:rsid w:val="0085245D"/>
    <w:rsid w:val="00855B44"/>
    <w:rsid w:val="00861D45"/>
    <w:rsid w:val="0086278C"/>
    <w:rsid w:val="00867BF8"/>
    <w:rsid w:val="00871887"/>
    <w:rsid w:val="008857DA"/>
    <w:rsid w:val="008875D5"/>
    <w:rsid w:val="00892E53"/>
    <w:rsid w:val="008A0CF2"/>
    <w:rsid w:val="008B1F74"/>
    <w:rsid w:val="008C1695"/>
    <w:rsid w:val="008C2F06"/>
    <w:rsid w:val="008C6A5C"/>
    <w:rsid w:val="008E48F8"/>
    <w:rsid w:val="008E6836"/>
    <w:rsid w:val="008F2F10"/>
    <w:rsid w:val="008F7330"/>
    <w:rsid w:val="00902E10"/>
    <w:rsid w:val="00936497"/>
    <w:rsid w:val="00940142"/>
    <w:rsid w:val="00941D96"/>
    <w:rsid w:val="00951133"/>
    <w:rsid w:val="00977B42"/>
    <w:rsid w:val="00981A99"/>
    <w:rsid w:val="0098584E"/>
    <w:rsid w:val="009870F0"/>
    <w:rsid w:val="009918EF"/>
    <w:rsid w:val="00995C25"/>
    <w:rsid w:val="009A6CE5"/>
    <w:rsid w:val="009B3EF9"/>
    <w:rsid w:val="009C29F7"/>
    <w:rsid w:val="009E172A"/>
    <w:rsid w:val="009F6BFE"/>
    <w:rsid w:val="00A1558C"/>
    <w:rsid w:val="00A3115D"/>
    <w:rsid w:val="00A458FE"/>
    <w:rsid w:val="00A564BE"/>
    <w:rsid w:val="00A632E1"/>
    <w:rsid w:val="00A65C82"/>
    <w:rsid w:val="00A65FF7"/>
    <w:rsid w:val="00A67680"/>
    <w:rsid w:val="00A7312C"/>
    <w:rsid w:val="00A75B3B"/>
    <w:rsid w:val="00A76623"/>
    <w:rsid w:val="00A822D0"/>
    <w:rsid w:val="00A97000"/>
    <w:rsid w:val="00AA117A"/>
    <w:rsid w:val="00AA1F38"/>
    <w:rsid w:val="00AB0C81"/>
    <w:rsid w:val="00AE62E7"/>
    <w:rsid w:val="00AF4B81"/>
    <w:rsid w:val="00AF7A7A"/>
    <w:rsid w:val="00B212C1"/>
    <w:rsid w:val="00B26210"/>
    <w:rsid w:val="00B3288B"/>
    <w:rsid w:val="00B33D23"/>
    <w:rsid w:val="00B43E00"/>
    <w:rsid w:val="00B506FA"/>
    <w:rsid w:val="00B52124"/>
    <w:rsid w:val="00B64AAF"/>
    <w:rsid w:val="00B64B14"/>
    <w:rsid w:val="00B87616"/>
    <w:rsid w:val="00B951F1"/>
    <w:rsid w:val="00B954DA"/>
    <w:rsid w:val="00BA03DE"/>
    <w:rsid w:val="00BA1BA0"/>
    <w:rsid w:val="00BA40F2"/>
    <w:rsid w:val="00BA766D"/>
    <w:rsid w:val="00BB25C5"/>
    <w:rsid w:val="00BC6EB3"/>
    <w:rsid w:val="00BD37B1"/>
    <w:rsid w:val="00BE1B3C"/>
    <w:rsid w:val="00BE7946"/>
    <w:rsid w:val="00C0163A"/>
    <w:rsid w:val="00C167DE"/>
    <w:rsid w:val="00C23915"/>
    <w:rsid w:val="00C23B64"/>
    <w:rsid w:val="00C26A88"/>
    <w:rsid w:val="00C32430"/>
    <w:rsid w:val="00C50667"/>
    <w:rsid w:val="00C56805"/>
    <w:rsid w:val="00C6412C"/>
    <w:rsid w:val="00C754A5"/>
    <w:rsid w:val="00C86E62"/>
    <w:rsid w:val="00C9018F"/>
    <w:rsid w:val="00CA4B01"/>
    <w:rsid w:val="00CA542F"/>
    <w:rsid w:val="00CA5ADE"/>
    <w:rsid w:val="00CB465F"/>
    <w:rsid w:val="00CC25B9"/>
    <w:rsid w:val="00CC3516"/>
    <w:rsid w:val="00CC3FAF"/>
    <w:rsid w:val="00CD0CBD"/>
    <w:rsid w:val="00CE33EA"/>
    <w:rsid w:val="00CE435B"/>
    <w:rsid w:val="00CE668A"/>
    <w:rsid w:val="00CE6EEC"/>
    <w:rsid w:val="00CF3DE9"/>
    <w:rsid w:val="00D00A8F"/>
    <w:rsid w:val="00D01C01"/>
    <w:rsid w:val="00D164F4"/>
    <w:rsid w:val="00D20619"/>
    <w:rsid w:val="00D25F99"/>
    <w:rsid w:val="00D417C7"/>
    <w:rsid w:val="00D46543"/>
    <w:rsid w:val="00D5302E"/>
    <w:rsid w:val="00D546F7"/>
    <w:rsid w:val="00D54C00"/>
    <w:rsid w:val="00D624C8"/>
    <w:rsid w:val="00D642BB"/>
    <w:rsid w:val="00D65563"/>
    <w:rsid w:val="00D70AAC"/>
    <w:rsid w:val="00D83E37"/>
    <w:rsid w:val="00DA0136"/>
    <w:rsid w:val="00DB44BD"/>
    <w:rsid w:val="00DC2E83"/>
    <w:rsid w:val="00DD13A7"/>
    <w:rsid w:val="00DD4100"/>
    <w:rsid w:val="00DD5149"/>
    <w:rsid w:val="00DD669A"/>
    <w:rsid w:val="00DE1544"/>
    <w:rsid w:val="00DF2272"/>
    <w:rsid w:val="00E073A4"/>
    <w:rsid w:val="00E1470E"/>
    <w:rsid w:val="00E2105D"/>
    <w:rsid w:val="00E26146"/>
    <w:rsid w:val="00E311FE"/>
    <w:rsid w:val="00E3174D"/>
    <w:rsid w:val="00E31F06"/>
    <w:rsid w:val="00E34DFB"/>
    <w:rsid w:val="00E37C36"/>
    <w:rsid w:val="00E617DD"/>
    <w:rsid w:val="00E62CAD"/>
    <w:rsid w:val="00E67834"/>
    <w:rsid w:val="00E7205E"/>
    <w:rsid w:val="00E73E8D"/>
    <w:rsid w:val="00E8523D"/>
    <w:rsid w:val="00E865D8"/>
    <w:rsid w:val="00EA635D"/>
    <w:rsid w:val="00EA7896"/>
    <w:rsid w:val="00EB6163"/>
    <w:rsid w:val="00EC624C"/>
    <w:rsid w:val="00ED19FC"/>
    <w:rsid w:val="00ED7AE2"/>
    <w:rsid w:val="00EE4663"/>
    <w:rsid w:val="00EE6D6A"/>
    <w:rsid w:val="00EF51AA"/>
    <w:rsid w:val="00F24F0C"/>
    <w:rsid w:val="00F3580D"/>
    <w:rsid w:val="00F40193"/>
    <w:rsid w:val="00F431B3"/>
    <w:rsid w:val="00F43C42"/>
    <w:rsid w:val="00F53EB8"/>
    <w:rsid w:val="00F60DD3"/>
    <w:rsid w:val="00F660DE"/>
    <w:rsid w:val="00F70114"/>
    <w:rsid w:val="00F71AA1"/>
    <w:rsid w:val="00F74CD9"/>
    <w:rsid w:val="00F92367"/>
    <w:rsid w:val="00FA25AF"/>
    <w:rsid w:val="00FA49D3"/>
    <w:rsid w:val="00FC0C46"/>
    <w:rsid w:val="00FC4AE9"/>
    <w:rsid w:val="00FC7DD8"/>
    <w:rsid w:val="00FD6820"/>
    <w:rsid w:val="00FE0B89"/>
    <w:rsid w:val="00F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2329D"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320"/>
        <w:tab w:val="right" w:pos="8640"/>
      </w:tabs>
    </w:pPr>
  </w:style>
  <w:style w:type="paragraph" w:styleId="Naslov">
    <w:name w:val="Title"/>
    <w:basedOn w:val="Navaden"/>
    <w:qFormat/>
    <w:pPr>
      <w:jc w:val="center"/>
    </w:pPr>
    <w:rPr>
      <w:rFonts w:ascii="Arial" w:hAnsi="Arial"/>
      <w:b/>
      <w:sz w:val="22"/>
      <w:lang w:val="en-AU"/>
    </w:rPr>
  </w:style>
  <w:style w:type="paragraph" w:styleId="Besedilooblaka">
    <w:name w:val="Balloon Text"/>
    <w:basedOn w:val="Navaden"/>
    <w:semiHidden/>
    <w:rsid w:val="005B0289"/>
    <w:rPr>
      <w:rFonts w:ascii="Tahoma" w:hAnsi="Tahoma" w:cs="Tahoma"/>
      <w:sz w:val="16"/>
      <w:szCs w:val="16"/>
    </w:rPr>
  </w:style>
  <w:style w:type="paragraph" w:styleId="Golobesedilo">
    <w:name w:val="Plain Text"/>
    <w:basedOn w:val="Navaden"/>
    <w:rsid w:val="00CC3516"/>
    <w:rPr>
      <w:rFonts w:ascii="Courier New" w:hAnsi="Courier New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822D0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822D0"/>
    <w:rPr>
      <w:lang w:val="en-US" w:eastAsia="en-US"/>
    </w:rPr>
  </w:style>
  <w:style w:type="character" w:styleId="Pripombasklic">
    <w:name w:val="annotation reference"/>
    <w:uiPriority w:val="99"/>
    <w:semiHidden/>
    <w:unhideWhenUsed/>
    <w:rsid w:val="00A822D0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6495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6495A"/>
    <w:rPr>
      <w:b/>
      <w:bCs/>
      <w:lang w:val="en-US" w:eastAsia="en-US"/>
    </w:rPr>
  </w:style>
  <w:style w:type="paragraph" w:styleId="Odstavekseznama">
    <w:name w:val="List Paragraph"/>
    <w:basedOn w:val="Navaden"/>
    <w:uiPriority w:val="34"/>
    <w:qFormat/>
    <w:rsid w:val="0055370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B1F74"/>
    <w:rPr>
      <w:color w:val="0563C1" w:themeColor="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344AFF"/>
    <w:rPr>
      <w:lang w:val="en-US" w:eastAsia="en-US"/>
    </w:rPr>
  </w:style>
  <w:style w:type="paragraph" w:styleId="Revizija">
    <w:name w:val="Revision"/>
    <w:hidden/>
    <w:uiPriority w:val="99"/>
    <w:semiHidden/>
    <w:rsid w:val="008E48F8"/>
    <w:rPr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D669A"/>
    <w:rPr>
      <w:lang w:eastAsia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3F1080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2B6A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2329D"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320"/>
        <w:tab w:val="right" w:pos="8640"/>
      </w:tabs>
    </w:pPr>
  </w:style>
  <w:style w:type="paragraph" w:styleId="Naslov">
    <w:name w:val="Title"/>
    <w:basedOn w:val="Navaden"/>
    <w:qFormat/>
    <w:pPr>
      <w:jc w:val="center"/>
    </w:pPr>
    <w:rPr>
      <w:rFonts w:ascii="Arial" w:hAnsi="Arial"/>
      <w:b/>
      <w:sz w:val="22"/>
      <w:lang w:val="en-AU"/>
    </w:rPr>
  </w:style>
  <w:style w:type="paragraph" w:styleId="Besedilooblaka">
    <w:name w:val="Balloon Text"/>
    <w:basedOn w:val="Navaden"/>
    <w:semiHidden/>
    <w:rsid w:val="005B0289"/>
    <w:rPr>
      <w:rFonts w:ascii="Tahoma" w:hAnsi="Tahoma" w:cs="Tahoma"/>
      <w:sz w:val="16"/>
      <w:szCs w:val="16"/>
    </w:rPr>
  </w:style>
  <w:style w:type="paragraph" w:styleId="Golobesedilo">
    <w:name w:val="Plain Text"/>
    <w:basedOn w:val="Navaden"/>
    <w:rsid w:val="00CC3516"/>
    <w:rPr>
      <w:rFonts w:ascii="Courier New" w:hAnsi="Courier New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822D0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822D0"/>
    <w:rPr>
      <w:lang w:val="en-US" w:eastAsia="en-US"/>
    </w:rPr>
  </w:style>
  <w:style w:type="character" w:styleId="Pripombasklic">
    <w:name w:val="annotation reference"/>
    <w:uiPriority w:val="99"/>
    <w:semiHidden/>
    <w:unhideWhenUsed/>
    <w:rsid w:val="00A822D0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6495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6495A"/>
    <w:rPr>
      <w:b/>
      <w:bCs/>
      <w:lang w:val="en-US" w:eastAsia="en-US"/>
    </w:rPr>
  </w:style>
  <w:style w:type="paragraph" w:styleId="Odstavekseznama">
    <w:name w:val="List Paragraph"/>
    <w:basedOn w:val="Navaden"/>
    <w:uiPriority w:val="34"/>
    <w:qFormat/>
    <w:rsid w:val="0055370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B1F74"/>
    <w:rPr>
      <w:color w:val="0563C1" w:themeColor="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344AFF"/>
    <w:rPr>
      <w:lang w:val="en-US" w:eastAsia="en-US"/>
    </w:rPr>
  </w:style>
  <w:style w:type="paragraph" w:styleId="Revizija">
    <w:name w:val="Revision"/>
    <w:hidden/>
    <w:uiPriority w:val="99"/>
    <w:semiHidden/>
    <w:rsid w:val="008E48F8"/>
    <w:rPr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D669A"/>
    <w:rPr>
      <w:lang w:eastAsia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3F1080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2B6A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50B27-DF9F-4E54-85FA-FDD11B03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2533</Words>
  <Characters>14444</Characters>
  <Application>Microsoft Office Word</Application>
  <DocSecurity>4</DocSecurity>
  <Lines>120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SSIS-GIC</vt:lpstr>
      <vt:lpstr>SSIS-GIC</vt:lpstr>
    </vt:vector>
  </TitlesOfParts>
  <Company>MO Koper</Company>
  <LinksUpToDate>false</LinksUpToDate>
  <CharactersWithSpaces>16944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SSIS-GIC</dc:title>
  <dc:creator>Tamara Kozlovič</dc:creator>
  <cp:lastModifiedBy>Zdenka Frank</cp:lastModifiedBy>
  <cp:revision>2</cp:revision>
  <cp:lastPrinted>2018-04-11T10:12:00Z</cp:lastPrinted>
  <dcterms:created xsi:type="dcterms:W3CDTF">2018-06-21T06:44:00Z</dcterms:created>
  <dcterms:modified xsi:type="dcterms:W3CDTF">2018-06-21T06:44:00Z</dcterms:modified>
</cp:coreProperties>
</file>